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35ED2A" w14:textId="486C3528" w:rsidR="00420A31" w:rsidRPr="006F3200" w:rsidRDefault="00420A31" w:rsidP="00F60808">
      <w:pPr>
        <w:spacing w:line="240" w:lineRule="auto"/>
      </w:pPr>
      <w:r w:rsidRPr="006F3200">
        <w:t xml:space="preserve">Příloha č. </w:t>
      </w:r>
      <w:r w:rsidR="003E1056">
        <w:t>15</w:t>
      </w:r>
      <w:r w:rsidR="004B664E">
        <w:t xml:space="preserve"> Zadávací dokumentace</w:t>
      </w:r>
      <w:r w:rsidRPr="006F3200">
        <w:t xml:space="preserve">  </w:t>
      </w:r>
    </w:p>
    <w:p w14:paraId="149C59F3" w14:textId="41BC6548" w:rsidR="00A25082" w:rsidRPr="006F3200" w:rsidRDefault="00A25082" w:rsidP="00F6080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i/>
          <w:highlight w:val="white"/>
          <w:lang w:eastAsia="cs-CZ"/>
        </w:rPr>
      </w:pPr>
    </w:p>
    <w:p w14:paraId="4D337992" w14:textId="77777777" w:rsidR="00A25082" w:rsidRPr="006F3200" w:rsidRDefault="00A25082" w:rsidP="00F608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highlight w:val="white"/>
          <w:lang w:eastAsia="cs-CZ"/>
        </w:rPr>
      </w:pPr>
    </w:p>
    <w:p w14:paraId="4ACBBC04" w14:textId="6AFE482D" w:rsidR="00A25082" w:rsidRPr="006F3200" w:rsidRDefault="00A25082" w:rsidP="00F60808">
      <w:pPr>
        <w:pStyle w:val="Nzev"/>
      </w:pPr>
      <w:r w:rsidRPr="006F3200">
        <w:t xml:space="preserve">ČESTNÉ PROHLÁŠENÍ </w:t>
      </w:r>
    </w:p>
    <w:p w14:paraId="6A4B9E72" w14:textId="3995A439" w:rsidR="00E911D1" w:rsidRPr="00727422" w:rsidRDefault="00E039D5" w:rsidP="00E911D1">
      <w:pPr>
        <w:spacing w:after="120"/>
        <w:jc w:val="center"/>
        <w:rPr>
          <w:rFonts w:cs="Times New Roman"/>
          <w:b/>
        </w:rPr>
      </w:pPr>
      <w:r w:rsidRPr="00727422">
        <w:rPr>
          <w:rFonts w:eastAsia="Times New Roman" w:cs="Times New Roman"/>
          <w:lang w:eastAsia="cs-CZ"/>
        </w:rPr>
        <w:t xml:space="preserve"> </w:t>
      </w:r>
      <w:r w:rsidR="00E911D1" w:rsidRPr="00727422">
        <w:rPr>
          <w:rFonts w:cs="Times New Roman"/>
          <w:b/>
        </w:rPr>
        <w:t>o splnění technické kvalifikace podle § 79 odst. 2 písm. b) a c) Zákona</w:t>
      </w:r>
    </w:p>
    <w:p w14:paraId="6B4092E0" w14:textId="720A7E03" w:rsidR="00E039D5" w:rsidRPr="00727422" w:rsidRDefault="00E039D5" w:rsidP="00E039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highlight w:val="white"/>
          <w:lang w:eastAsia="cs-CZ"/>
        </w:rPr>
      </w:pPr>
    </w:p>
    <w:p w14:paraId="2A2B08D7" w14:textId="2E1CF4F2" w:rsidR="00904C5A" w:rsidRDefault="00E911D1" w:rsidP="00E911D1">
      <w:pPr>
        <w:spacing w:before="120" w:after="0" w:line="276" w:lineRule="auto"/>
        <w:jc w:val="both"/>
        <w:rPr>
          <w:rFonts w:eastAsia="Times New Roman" w:cs="Times New Roman"/>
          <w:lang w:eastAsia="cs-CZ"/>
        </w:rPr>
      </w:pPr>
      <w:r w:rsidRPr="00E911D1">
        <w:rPr>
          <w:rFonts w:eastAsia="Times New Roman" w:cs="Times New Roman"/>
          <w:b/>
          <w:lang w:eastAsia="cs-CZ"/>
        </w:rPr>
        <w:t xml:space="preserve">Společnost </w:t>
      </w:r>
      <w:r w:rsidRPr="00160D74">
        <w:rPr>
          <w:rFonts w:eastAsia="Times New Roman" w:cs="Times New Roman"/>
          <w:b/>
          <w:highlight w:val="yellow"/>
          <w:lang w:eastAsia="cs-CZ"/>
        </w:rPr>
        <w:t>[DOPLNÍ ÚČASTNÍK]</w:t>
      </w:r>
      <w:r w:rsidRPr="00E911D1">
        <w:rPr>
          <w:rFonts w:eastAsia="Times New Roman" w:cs="Times New Roman"/>
          <w:lang w:eastAsia="cs-CZ"/>
        </w:rPr>
        <w:t xml:space="preserve">, IČO: </w:t>
      </w:r>
      <w:r w:rsidRPr="00160D74">
        <w:rPr>
          <w:rFonts w:eastAsia="Times New Roman" w:cs="Times New Roman"/>
          <w:highlight w:val="yellow"/>
          <w:lang w:eastAsia="cs-CZ"/>
        </w:rPr>
        <w:t>[DOPLNÍ ÚČASTNÍK],</w:t>
      </w:r>
      <w:r w:rsidRPr="00E911D1">
        <w:rPr>
          <w:rFonts w:eastAsia="Times New Roman" w:cs="Times New Roman"/>
          <w:lang w:eastAsia="cs-CZ"/>
        </w:rPr>
        <w:t xml:space="preserve"> se sídlem </w:t>
      </w:r>
      <w:r w:rsidRPr="00160D74">
        <w:rPr>
          <w:rFonts w:eastAsia="Times New Roman" w:cs="Times New Roman"/>
          <w:highlight w:val="yellow"/>
          <w:lang w:eastAsia="cs-CZ"/>
        </w:rPr>
        <w:t>[DOPLNÍ ÚČASTNÍK]</w:t>
      </w:r>
      <w:r w:rsidRPr="00E911D1">
        <w:rPr>
          <w:rFonts w:eastAsia="Times New Roman" w:cs="Times New Roman"/>
          <w:lang w:eastAsia="cs-CZ"/>
        </w:rPr>
        <w:t xml:space="preserve">, zapsaná v obchodním rejstříku vedeném u </w:t>
      </w:r>
      <w:r w:rsidRPr="00160D74">
        <w:rPr>
          <w:rFonts w:eastAsia="Times New Roman" w:cs="Times New Roman"/>
          <w:highlight w:val="yellow"/>
          <w:lang w:eastAsia="cs-CZ"/>
        </w:rPr>
        <w:t>[DOPLNÍ ÚČASTNÍK]</w:t>
      </w:r>
      <w:r w:rsidRPr="00E911D1">
        <w:rPr>
          <w:rFonts w:eastAsia="Times New Roman" w:cs="Times New Roman"/>
          <w:lang w:eastAsia="cs-CZ"/>
        </w:rPr>
        <w:t xml:space="preserve"> soudu v </w:t>
      </w:r>
      <w:r w:rsidRPr="00160D74">
        <w:rPr>
          <w:rFonts w:eastAsia="Times New Roman" w:cs="Times New Roman"/>
          <w:highlight w:val="yellow"/>
          <w:lang w:eastAsia="cs-CZ"/>
        </w:rPr>
        <w:t>[DOPLNÍ ÚČASTNÍK]</w:t>
      </w:r>
      <w:r w:rsidRPr="00E911D1">
        <w:rPr>
          <w:rFonts w:eastAsia="Times New Roman" w:cs="Times New Roman"/>
          <w:lang w:eastAsia="cs-CZ"/>
        </w:rPr>
        <w:t xml:space="preserve">, oddíl </w:t>
      </w:r>
      <w:r w:rsidRPr="00160D74">
        <w:rPr>
          <w:rFonts w:eastAsia="Times New Roman" w:cs="Times New Roman"/>
          <w:highlight w:val="yellow"/>
          <w:lang w:eastAsia="cs-CZ"/>
        </w:rPr>
        <w:t>[DOPLNÍ ÚČASTNÍK],</w:t>
      </w:r>
      <w:r w:rsidRPr="00E911D1">
        <w:rPr>
          <w:rFonts w:eastAsia="Times New Roman" w:cs="Times New Roman"/>
          <w:lang w:eastAsia="cs-CZ"/>
        </w:rPr>
        <w:t xml:space="preserve"> vložka </w:t>
      </w:r>
      <w:r w:rsidRPr="00160D74">
        <w:rPr>
          <w:rFonts w:eastAsia="Times New Roman" w:cs="Times New Roman"/>
          <w:highlight w:val="yellow"/>
          <w:lang w:eastAsia="cs-CZ"/>
        </w:rPr>
        <w:t>[DOPLNÍ ÚČASTNÍK]</w:t>
      </w:r>
      <w:r w:rsidRPr="00E911D1">
        <w:rPr>
          <w:rFonts w:eastAsia="Times New Roman" w:cs="Times New Roman"/>
          <w:lang w:eastAsia="cs-CZ"/>
        </w:rPr>
        <w:t xml:space="preserve"> </w:t>
      </w:r>
      <w:r w:rsidRPr="00E911D1">
        <w:rPr>
          <w:rFonts w:eastAsia="Times New Roman" w:cs="Times New Roman"/>
          <w:b/>
          <w:lang w:eastAsia="cs-CZ"/>
        </w:rPr>
        <w:t>tímto</w:t>
      </w:r>
      <w:r w:rsidRPr="00E911D1">
        <w:rPr>
          <w:rFonts w:eastAsia="Times New Roman" w:cs="Times New Roman"/>
          <w:lang w:eastAsia="cs-CZ"/>
        </w:rPr>
        <w:t xml:space="preserve"> </w:t>
      </w:r>
      <w:r w:rsidRPr="00E911D1">
        <w:rPr>
          <w:rFonts w:eastAsia="Times New Roman" w:cs="Times New Roman"/>
          <w:b/>
          <w:lang w:eastAsia="cs-CZ"/>
        </w:rPr>
        <w:t>čestně prohlašuje</w:t>
      </w:r>
      <w:r w:rsidRPr="00E911D1">
        <w:rPr>
          <w:rFonts w:eastAsia="Times New Roman" w:cs="Times New Roman"/>
          <w:lang w:eastAsia="cs-CZ"/>
        </w:rPr>
        <w:t xml:space="preserve">, že plně splňuje technickou kvalifikaci požadovanou Zadavatelem a specifikovanou níže </w:t>
      </w:r>
      <w:r w:rsidRPr="00E911D1">
        <w:rPr>
          <w:rFonts w:eastAsia="Times New Roman" w:cs="Times New Roman"/>
          <w:b/>
          <w:u w:val="single"/>
          <w:lang w:eastAsia="cs-CZ"/>
        </w:rPr>
        <w:t>pro část</w:t>
      </w:r>
      <w:r w:rsidRPr="00E911D1">
        <w:rPr>
          <w:rFonts w:eastAsia="Times New Roman" w:cs="Times New Roman"/>
          <w:b/>
          <w:lang w:eastAsia="cs-CZ"/>
        </w:rPr>
        <w:t xml:space="preserve"> </w:t>
      </w:r>
      <w:r w:rsidRPr="00160D74">
        <w:rPr>
          <w:rFonts w:eastAsia="Times New Roman" w:cs="Times New Roman"/>
          <w:highlight w:val="yellow"/>
          <w:lang w:eastAsia="cs-CZ"/>
        </w:rPr>
        <w:t>[DOPLNÍ ÚČASTNÍK</w:t>
      </w:r>
      <w:r w:rsidR="001D2A4E">
        <w:rPr>
          <w:rFonts w:eastAsia="Times New Roman" w:cs="Times New Roman"/>
          <w:highlight w:val="yellow"/>
          <w:lang w:eastAsia="cs-CZ"/>
        </w:rPr>
        <w:t xml:space="preserve"> </w:t>
      </w:r>
      <w:r w:rsidR="004B2025" w:rsidRPr="00113F22">
        <w:rPr>
          <w:rFonts w:eastAsia="Times New Roman" w:cs="Times New Roman"/>
          <w:highlight w:val="yellow"/>
        </w:rPr>
        <w:t>– OŘ Brno/OŘ Hradec Králové/OŘ Olomouc/OŘ Ostrava/OŘ Plzeň/ OŘ Praha</w:t>
      </w:r>
      <w:r w:rsidRPr="00160D74">
        <w:rPr>
          <w:rFonts w:eastAsia="Times New Roman" w:cs="Times New Roman"/>
          <w:highlight w:val="yellow"/>
          <w:lang w:eastAsia="cs-CZ"/>
        </w:rPr>
        <w:t>]</w:t>
      </w:r>
      <w:r w:rsidRPr="00E911D1">
        <w:rPr>
          <w:rFonts w:eastAsia="Times New Roman" w:cs="Times New Roman"/>
          <w:lang w:eastAsia="cs-CZ"/>
        </w:rPr>
        <w:t xml:space="preserve"> </w:t>
      </w:r>
      <w:r w:rsidRPr="00E911D1">
        <w:rPr>
          <w:rFonts w:eastAsia="Times New Roman" w:cs="Times New Roman"/>
          <w:b/>
          <w:u w:val="single"/>
          <w:lang w:eastAsia="cs-CZ"/>
        </w:rPr>
        <w:t>Veřejné zakázky</w:t>
      </w:r>
      <w:r w:rsidRPr="00E911D1">
        <w:rPr>
          <w:rFonts w:eastAsia="Times New Roman" w:cs="Times New Roman"/>
          <w:lang w:eastAsia="cs-CZ"/>
        </w:rPr>
        <w:t>, do které podává nabídku.</w:t>
      </w:r>
    </w:p>
    <w:p w14:paraId="17B5CA4D" w14:textId="77777777" w:rsidR="00904C5A" w:rsidRPr="00E911D1" w:rsidRDefault="00904C5A" w:rsidP="00E911D1">
      <w:pPr>
        <w:spacing w:before="120" w:after="0" w:line="276" w:lineRule="auto"/>
        <w:jc w:val="both"/>
        <w:rPr>
          <w:rFonts w:eastAsia="Times New Roman" w:cs="Times New Roman"/>
          <w:lang w:eastAsia="cs-CZ"/>
        </w:rPr>
      </w:pPr>
    </w:p>
    <w:p w14:paraId="21CB3002" w14:textId="77777777" w:rsidR="00E911D1" w:rsidRPr="00E911D1" w:rsidRDefault="00E911D1" w:rsidP="002054D8">
      <w:pPr>
        <w:numPr>
          <w:ilvl w:val="0"/>
          <w:numId w:val="10"/>
        </w:numPr>
        <w:spacing w:before="240" w:after="120" w:line="276" w:lineRule="auto"/>
        <w:ind w:left="567" w:hanging="567"/>
        <w:contextualSpacing/>
        <w:jc w:val="both"/>
        <w:rPr>
          <w:rFonts w:eastAsia="Times New Roman" w:cs="Times New Roman"/>
          <w:b/>
          <w:lang w:eastAsia="cs-CZ"/>
        </w:rPr>
      </w:pPr>
      <w:r w:rsidRPr="00E911D1">
        <w:rPr>
          <w:rFonts w:eastAsia="Times New Roman" w:cs="Times New Roman"/>
          <w:b/>
          <w:lang w:eastAsia="cs-CZ"/>
        </w:rPr>
        <w:t xml:space="preserve">Seznam významných služeb podle § 79 odst. 2 písm. b) Zákona </w:t>
      </w:r>
    </w:p>
    <w:p w14:paraId="0AFD7CA5" w14:textId="77777777" w:rsidR="00E911D1" w:rsidRPr="00E911D1" w:rsidRDefault="00E911D1" w:rsidP="00E911D1">
      <w:pPr>
        <w:spacing w:before="240" w:after="120" w:line="276" w:lineRule="auto"/>
        <w:ind w:left="567"/>
        <w:contextualSpacing/>
        <w:jc w:val="both"/>
        <w:rPr>
          <w:rFonts w:eastAsia="Times New Roman" w:cs="Times New Roman"/>
          <w:b/>
          <w:lang w:eastAsia="cs-CZ"/>
        </w:rPr>
      </w:pPr>
    </w:p>
    <w:p w14:paraId="39A37718" w14:textId="7036760B" w:rsidR="00E911D1" w:rsidRPr="00E911D1" w:rsidRDefault="00E911D1" w:rsidP="00E911D1">
      <w:pPr>
        <w:spacing w:before="120" w:after="0" w:line="276" w:lineRule="auto"/>
        <w:jc w:val="both"/>
        <w:rPr>
          <w:rFonts w:eastAsia="Times New Roman" w:cs="Times New Roman"/>
          <w:bCs/>
          <w:lang w:eastAsia="cs-CZ"/>
        </w:rPr>
      </w:pPr>
      <w:r w:rsidRPr="00E911D1">
        <w:rPr>
          <w:rFonts w:eastAsia="Times New Roman" w:cs="Times New Roman"/>
          <w:lang w:eastAsia="cs-CZ"/>
        </w:rPr>
        <w:t>Účastník</w:t>
      </w:r>
      <w:r w:rsidRPr="00E911D1">
        <w:rPr>
          <w:rFonts w:eastAsia="Times New Roman" w:cs="Times New Roman"/>
          <w:b/>
          <w:lang w:eastAsia="cs-CZ"/>
        </w:rPr>
        <w:t xml:space="preserve"> tímto čestně prohlašuje</w:t>
      </w:r>
      <w:r w:rsidRPr="00E911D1">
        <w:rPr>
          <w:rFonts w:eastAsia="Times New Roman" w:cs="Times New Roman"/>
          <w:lang w:eastAsia="cs-CZ"/>
        </w:rPr>
        <w:t>, že v uplynulých 5 letech před zahájením tohoto zadávacího řízení realizoval 2 významné služby</w:t>
      </w:r>
      <w:r w:rsidR="00105475" w:rsidRPr="00105475">
        <w:t xml:space="preserve"> </w:t>
      </w:r>
      <w:r w:rsidRPr="00E911D1">
        <w:rPr>
          <w:rFonts w:eastAsia="Times New Roman" w:cs="Times New Roman"/>
          <w:lang w:eastAsia="cs-CZ"/>
        </w:rPr>
        <w:t>odpovídající níže uvedeným parametrům požadovaným Zadavatelem</w:t>
      </w:r>
      <w:r w:rsidRPr="00E911D1">
        <w:rPr>
          <w:rFonts w:eastAsia="Times New Roman" w:cs="Times New Roman"/>
          <w:bCs/>
          <w:lang w:eastAsia="cs-CZ"/>
        </w:rPr>
        <w:t>:</w:t>
      </w:r>
    </w:p>
    <w:p w14:paraId="02843651" w14:textId="77777777" w:rsidR="004C75AA" w:rsidRDefault="004C75AA" w:rsidP="002054D8">
      <w:pPr>
        <w:numPr>
          <w:ilvl w:val="0"/>
          <w:numId w:val="13"/>
        </w:numPr>
        <w:spacing w:before="120" w:after="0" w:line="276" w:lineRule="auto"/>
        <w:contextualSpacing/>
        <w:jc w:val="both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bCs/>
          <w:lang w:eastAsia="cs-CZ"/>
        </w:rPr>
        <w:t xml:space="preserve">významnou službu poskytoval Účastník </w:t>
      </w:r>
      <w:r w:rsidR="00105475" w:rsidRPr="00105475">
        <w:rPr>
          <w:rFonts w:eastAsia="Times New Roman" w:cs="Times New Roman"/>
          <w:bCs/>
          <w:lang w:eastAsia="cs-CZ"/>
        </w:rPr>
        <w:t>alespoň po dobu 1 roku</w:t>
      </w:r>
      <w:r>
        <w:rPr>
          <w:rFonts w:eastAsia="Times New Roman" w:cs="Times New Roman"/>
          <w:bCs/>
          <w:lang w:eastAsia="cs-CZ"/>
        </w:rPr>
        <w:t>;</w:t>
      </w:r>
    </w:p>
    <w:p w14:paraId="7671EFB8" w14:textId="288524BC" w:rsidR="004C75AA" w:rsidRDefault="004C75AA" w:rsidP="002054D8">
      <w:pPr>
        <w:numPr>
          <w:ilvl w:val="0"/>
          <w:numId w:val="13"/>
        </w:numPr>
        <w:spacing w:before="120" w:after="0" w:line="276" w:lineRule="auto"/>
        <w:contextualSpacing/>
        <w:jc w:val="both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bCs/>
          <w:lang w:eastAsia="cs-CZ"/>
        </w:rPr>
        <w:t>významná služba</w:t>
      </w:r>
      <w:r w:rsidR="00105475" w:rsidRPr="00105475">
        <w:rPr>
          <w:rFonts w:eastAsia="Times New Roman" w:cs="Times New Roman"/>
          <w:bCs/>
          <w:lang w:eastAsia="cs-CZ"/>
        </w:rPr>
        <w:t xml:space="preserve"> zahrnovala </w:t>
      </w:r>
      <w:r w:rsidR="00074A5F">
        <w:rPr>
          <w:rFonts w:eastAsia="Times New Roman" w:cs="Times New Roman"/>
          <w:bCs/>
          <w:lang w:eastAsia="cs-CZ"/>
        </w:rPr>
        <w:t xml:space="preserve">úklid </w:t>
      </w:r>
      <w:r w:rsidR="00B1665C">
        <w:rPr>
          <w:rFonts w:eastAsia="Times New Roman" w:cs="Times New Roman"/>
          <w:bCs/>
          <w:lang w:eastAsia="cs-CZ"/>
        </w:rPr>
        <w:t>minimální</w:t>
      </w:r>
      <w:r w:rsidR="00074A5F">
        <w:rPr>
          <w:rFonts w:eastAsia="Times New Roman" w:cs="Times New Roman"/>
          <w:bCs/>
          <w:lang w:eastAsia="cs-CZ"/>
        </w:rPr>
        <w:t>ho</w:t>
      </w:r>
      <w:r w:rsidR="00B1665C">
        <w:rPr>
          <w:rFonts w:eastAsia="Times New Roman" w:cs="Times New Roman"/>
          <w:bCs/>
          <w:lang w:eastAsia="cs-CZ"/>
        </w:rPr>
        <w:t xml:space="preserve"> počt</w:t>
      </w:r>
      <w:r w:rsidR="00074A5F">
        <w:rPr>
          <w:rFonts w:eastAsia="Times New Roman" w:cs="Times New Roman"/>
          <w:bCs/>
          <w:lang w:eastAsia="cs-CZ"/>
        </w:rPr>
        <w:t>u</w:t>
      </w:r>
      <w:r w:rsidR="00B1665C">
        <w:rPr>
          <w:rFonts w:eastAsia="Times New Roman" w:cs="Times New Roman"/>
          <w:bCs/>
          <w:lang w:eastAsia="cs-CZ"/>
        </w:rPr>
        <w:t xml:space="preserve"> lokalit stanoven</w:t>
      </w:r>
      <w:r w:rsidR="00074A5F">
        <w:rPr>
          <w:rFonts w:eastAsia="Times New Roman" w:cs="Times New Roman"/>
          <w:bCs/>
          <w:lang w:eastAsia="cs-CZ"/>
        </w:rPr>
        <w:t>ého</w:t>
      </w:r>
      <w:r w:rsidR="00B1665C">
        <w:rPr>
          <w:rFonts w:eastAsia="Times New Roman" w:cs="Times New Roman"/>
          <w:bCs/>
          <w:lang w:eastAsia="cs-CZ"/>
        </w:rPr>
        <w:t xml:space="preserve"> v </w:t>
      </w:r>
      <w:r w:rsidR="00B1665C" w:rsidRPr="00CC5D2C">
        <w:rPr>
          <w:rFonts w:eastAsia="Times New Roman" w:cs="Times New Roman"/>
          <w:bCs/>
          <w:lang w:eastAsia="cs-CZ"/>
        </w:rPr>
        <w:t xml:space="preserve">odst. </w:t>
      </w:r>
      <w:r w:rsidR="004020E0" w:rsidRPr="00CC5D2C">
        <w:rPr>
          <w:rFonts w:eastAsia="Times New Roman" w:cs="Times New Roman"/>
          <w:bCs/>
          <w:lang w:eastAsia="cs-CZ"/>
        </w:rPr>
        <w:t xml:space="preserve">13.8.1 </w:t>
      </w:r>
      <w:r w:rsidR="00257D01" w:rsidRPr="00CC5D2C">
        <w:rPr>
          <w:rFonts w:eastAsia="Times New Roman" w:cs="Times New Roman"/>
          <w:bCs/>
          <w:lang w:eastAsia="cs-CZ"/>
        </w:rPr>
        <w:t>Zadávací dokumentace</w:t>
      </w:r>
      <w:r w:rsidR="00B1665C" w:rsidRPr="00CC5D2C">
        <w:rPr>
          <w:rFonts w:eastAsia="Times New Roman" w:cs="Times New Roman"/>
          <w:bCs/>
          <w:lang w:eastAsia="cs-CZ"/>
        </w:rPr>
        <w:t>;</w:t>
      </w:r>
      <w:r w:rsidR="00105475" w:rsidRPr="00105475">
        <w:rPr>
          <w:rFonts w:eastAsia="Times New Roman" w:cs="Times New Roman"/>
          <w:bCs/>
          <w:lang w:eastAsia="cs-CZ"/>
        </w:rPr>
        <w:t xml:space="preserve"> </w:t>
      </w:r>
    </w:p>
    <w:p w14:paraId="2C78ED00" w14:textId="4041B951" w:rsidR="004B664E" w:rsidRPr="004B664E" w:rsidRDefault="004C75AA" w:rsidP="002054D8">
      <w:pPr>
        <w:numPr>
          <w:ilvl w:val="0"/>
          <w:numId w:val="13"/>
        </w:numPr>
        <w:spacing w:before="120" w:after="0" w:line="276" w:lineRule="auto"/>
        <w:contextualSpacing/>
        <w:jc w:val="both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lang w:eastAsia="cs-CZ"/>
        </w:rPr>
        <w:t>m</w:t>
      </w:r>
      <w:r w:rsidR="00E911D1" w:rsidRPr="00E911D1">
        <w:rPr>
          <w:rFonts w:eastAsia="Times New Roman" w:cs="Times New Roman"/>
          <w:lang w:eastAsia="cs-CZ"/>
        </w:rPr>
        <w:t>inimálně 1 z předložených významných služeb se</w:t>
      </w:r>
      <w:r>
        <w:rPr>
          <w:rFonts w:eastAsia="Times New Roman" w:cs="Times New Roman"/>
          <w:lang w:eastAsia="cs-CZ"/>
        </w:rPr>
        <w:t xml:space="preserve"> </w:t>
      </w:r>
      <w:r w:rsidR="00E911D1" w:rsidRPr="00E911D1">
        <w:rPr>
          <w:rFonts w:eastAsia="Times New Roman" w:cs="Times New Roman"/>
          <w:lang w:eastAsia="cs-CZ"/>
        </w:rPr>
        <w:t>týk</w:t>
      </w:r>
      <w:r>
        <w:rPr>
          <w:rFonts w:eastAsia="Times New Roman" w:cs="Times New Roman"/>
          <w:lang w:eastAsia="cs-CZ"/>
        </w:rPr>
        <w:t>á</w:t>
      </w:r>
      <w:r w:rsidR="00E911D1" w:rsidRPr="00E911D1">
        <w:rPr>
          <w:rFonts w:eastAsia="Times New Roman" w:cs="Times New Roman"/>
          <w:lang w:eastAsia="cs-CZ"/>
        </w:rPr>
        <w:t xml:space="preserve"> úklidu veřejně přístupných lokalit</w:t>
      </w:r>
      <w:r w:rsidR="00984361">
        <w:rPr>
          <w:rFonts w:eastAsia="Times New Roman" w:cs="Times New Roman"/>
          <w:lang w:eastAsia="cs-CZ"/>
        </w:rPr>
        <w:t xml:space="preserve"> ve smyslu </w:t>
      </w:r>
      <w:r w:rsidR="00102DB3">
        <w:t>a v minimálním počtu dle</w:t>
      </w:r>
      <w:r w:rsidR="00102DB3" w:rsidRPr="00F64177">
        <w:rPr>
          <w:rFonts w:eastAsia="Times New Roman" w:cs="Times New Roman"/>
          <w:bCs/>
          <w:lang w:eastAsia="cs-CZ"/>
        </w:rPr>
        <w:t xml:space="preserve"> </w:t>
      </w:r>
      <w:r w:rsidR="00984361" w:rsidRPr="00F64177">
        <w:rPr>
          <w:rFonts w:eastAsia="Times New Roman" w:cs="Times New Roman"/>
          <w:bCs/>
          <w:lang w:eastAsia="cs-CZ"/>
        </w:rPr>
        <w:t>odst. 13.8.1 Zadávací dokumentace</w:t>
      </w:r>
      <w:r w:rsidR="004B664E">
        <w:rPr>
          <w:rFonts w:eastAsia="Times New Roman" w:cs="Times New Roman"/>
          <w:lang w:eastAsia="cs-CZ"/>
        </w:rPr>
        <w:t>;</w:t>
      </w:r>
    </w:p>
    <w:p w14:paraId="120A679E" w14:textId="7FE16567" w:rsidR="00E911D1" w:rsidRDefault="00E911D1" w:rsidP="00E911D1">
      <w:pPr>
        <w:keepNext/>
        <w:spacing w:before="120" w:after="0" w:line="276" w:lineRule="auto"/>
        <w:jc w:val="both"/>
        <w:rPr>
          <w:rFonts w:eastAsia="Times New Roman" w:cs="Times New Roman"/>
          <w:lang w:eastAsia="cs-CZ"/>
        </w:rPr>
      </w:pPr>
      <w:r w:rsidRPr="00E911D1">
        <w:rPr>
          <w:rFonts w:eastAsia="Times New Roman" w:cs="Times New Roman"/>
          <w:lang w:eastAsia="cs-CZ"/>
        </w:rPr>
        <w:t xml:space="preserve">Účastník proto níže v tabulce předkládá seznam významných služeb pro prokázání </w:t>
      </w:r>
      <w:r w:rsidR="00257D01">
        <w:rPr>
          <w:rFonts w:eastAsia="Times New Roman" w:cs="Times New Roman"/>
          <w:lang w:eastAsia="cs-CZ"/>
        </w:rPr>
        <w:t xml:space="preserve">technické </w:t>
      </w:r>
      <w:r w:rsidRPr="00E911D1">
        <w:rPr>
          <w:rFonts w:eastAsia="Times New Roman" w:cs="Times New Roman"/>
          <w:lang w:eastAsia="cs-CZ"/>
        </w:rPr>
        <w:t>kvalifikace</w:t>
      </w:r>
      <w:r w:rsidR="00E36492" w:rsidRPr="00E36492">
        <w:t xml:space="preserve"> </w:t>
      </w:r>
      <w:r w:rsidR="00E36492" w:rsidRPr="00E36492">
        <w:rPr>
          <w:rFonts w:eastAsia="Times New Roman" w:cs="Times New Roman"/>
          <w:lang w:eastAsia="cs-CZ"/>
        </w:rPr>
        <w:t xml:space="preserve">pro část </w:t>
      </w:r>
      <w:r w:rsidR="00E36492" w:rsidRPr="004F19AE">
        <w:rPr>
          <w:rFonts w:eastAsia="Times New Roman" w:cs="Times New Roman"/>
          <w:highlight w:val="yellow"/>
          <w:lang w:eastAsia="cs-CZ"/>
        </w:rPr>
        <w:t>[DOPLNÍ ÚČASTNÍK]</w:t>
      </w:r>
      <w:r w:rsidR="00E36492" w:rsidRPr="00E36492">
        <w:rPr>
          <w:rFonts w:eastAsia="Times New Roman" w:cs="Times New Roman"/>
          <w:lang w:eastAsia="cs-CZ"/>
        </w:rPr>
        <w:t xml:space="preserve"> Veřejné zakázky</w:t>
      </w:r>
      <w:r w:rsidRPr="00E911D1">
        <w:rPr>
          <w:rFonts w:eastAsia="Times New Roman" w:cs="Times New Roman"/>
          <w:lang w:eastAsia="cs-CZ"/>
        </w:rPr>
        <w:t xml:space="preserve">: </w:t>
      </w:r>
    </w:p>
    <w:p w14:paraId="3280C41D" w14:textId="77777777" w:rsidR="00727422" w:rsidRPr="00E911D1" w:rsidRDefault="00727422" w:rsidP="00E911D1">
      <w:pPr>
        <w:keepNext/>
        <w:spacing w:before="120" w:after="0" w:line="276" w:lineRule="auto"/>
        <w:jc w:val="both"/>
        <w:rPr>
          <w:rFonts w:eastAsia="Times New Roman" w:cs="Times New Roman"/>
          <w:lang w:eastAsia="cs-CZ"/>
        </w:rPr>
      </w:pPr>
    </w:p>
    <w:p w14:paraId="3435D6F7" w14:textId="77777777" w:rsidR="00E911D1" w:rsidRPr="00E911D1" w:rsidRDefault="00E911D1" w:rsidP="002054D8">
      <w:pPr>
        <w:numPr>
          <w:ilvl w:val="0"/>
          <w:numId w:val="11"/>
        </w:numPr>
        <w:spacing w:before="120" w:after="0" w:line="276" w:lineRule="auto"/>
        <w:ind w:left="357" w:hanging="357"/>
        <w:contextualSpacing/>
        <w:jc w:val="both"/>
        <w:rPr>
          <w:rFonts w:eastAsia="Times New Roman" w:cs="Times New Roman"/>
          <w:b/>
          <w:bCs/>
          <w:lang w:eastAsia="cs-CZ"/>
        </w:rPr>
      </w:pPr>
      <w:r w:rsidRPr="00E911D1">
        <w:rPr>
          <w:rFonts w:eastAsia="Times New Roman" w:cs="Times New Roman"/>
          <w:b/>
          <w:bCs/>
          <w:lang w:eastAsia="cs-CZ"/>
        </w:rPr>
        <w:t>Významná služba č. 1</w:t>
      </w:r>
    </w:p>
    <w:tbl>
      <w:tblPr>
        <w:tblStyle w:val="Mkatabulky2"/>
        <w:tblW w:w="14327" w:type="dxa"/>
        <w:tblLook w:val="04A0" w:firstRow="1" w:lastRow="0" w:firstColumn="1" w:lastColumn="0" w:noHBand="0" w:noVBand="1"/>
      </w:tblPr>
      <w:tblGrid>
        <w:gridCol w:w="3338"/>
        <w:gridCol w:w="3607"/>
        <w:gridCol w:w="4292"/>
        <w:gridCol w:w="3090"/>
      </w:tblGrid>
      <w:tr w:rsidR="00E911D1" w:rsidRPr="00E911D1" w14:paraId="3E79ED62" w14:textId="77777777" w:rsidTr="00AF2198">
        <w:trPr>
          <w:trHeight w:val="171"/>
        </w:trPr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848EE9" w14:textId="77777777" w:rsidR="00E911D1" w:rsidRPr="00E911D1" w:rsidRDefault="00E911D1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Název realizované zakázky</w:t>
            </w:r>
          </w:p>
        </w:tc>
        <w:tc>
          <w:tcPr>
            <w:tcW w:w="36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B3791" w14:textId="77777777" w:rsidR="00E911D1" w:rsidRPr="00E911D1" w:rsidRDefault="00E911D1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Identifikace objednatele</w:t>
            </w:r>
          </w:p>
          <w:p w14:paraId="543F94FC" w14:textId="77777777" w:rsidR="00E911D1" w:rsidRPr="00E911D1" w:rsidRDefault="00E911D1" w:rsidP="00E911D1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 xml:space="preserve">(včetně kontaktní osoby </w:t>
            </w:r>
            <w:r w:rsidRPr="00E911D1">
              <w:rPr>
                <w:rFonts w:cs="Times New Roman"/>
                <w:i/>
                <w:sz w:val="18"/>
                <w:szCs w:val="18"/>
              </w:rPr>
              <w:br/>
              <w:t>a jejich kontaktních údajů pro ověření referencí)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36330" w14:textId="77777777" w:rsidR="00E911D1" w:rsidRPr="00E911D1" w:rsidRDefault="00E911D1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Popis předmětu a rozsahu zakázky</w:t>
            </w:r>
          </w:p>
          <w:p w14:paraId="0240E189" w14:textId="77777777" w:rsidR="00E911D1" w:rsidRPr="00E911D1" w:rsidRDefault="00E911D1" w:rsidP="00E911D1">
            <w:pPr>
              <w:spacing w:after="12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>(podrobný popis, z něhož musí vyplývat, že realizovaná zakázka odpovídá požadavkům Zadavatele)</w:t>
            </w:r>
          </w:p>
        </w:tc>
        <w:tc>
          <w:tcPr>
            <w:tcW w:w="3090" w:type="dxa"/>
            <w:tcBorders>
              <w:top w:val="single" w:sz="4" w:space="0" w:color="auto"/>
              <w:bottom w:val="single" w:sz="4" w:space="0" w:color="auto"/>
            </w:tcBorders>
          </w:tcPr>
          <w:p w14:paraId="0E1907FC" w14:textId="77777777" w:rsidR="00E911D1" w:rsidRPr="00E911D1" w:rsidRDefault="00E911D1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 xml:space="preserve">Doba realizace zakázky </w:t>
            </w:r>
          </w:p>
          <w:p w14:paraId="7153FF66" w14:textId="77777777" w:rsidR="00E911D1" w:rsidRPr="00E911D1" w:rsidRDefault="00E911D1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>(doba bude uvedena ve formátu MM/RRRR - MM/RRRR)</w:t>
            </w:r>
          </w:p>
        </w:tc>
      </w:tr>
      <w:tr w:rsidR="00E911D1" w:rsidRPr="00E911D1" w14:paraId="5FDAA04F" w14:textId="77777777" w:rsidTr="00E924A1">
        <w:trPr>
          <w:trHeight w:val="523"/>
        </w:trPr>
        <w:tc>
          <w:tcPr>
            <w:tcW w:w="3338" w:type="dxa"/>
            <w:tcBorders>
              <w:top w:val="single" w:sz="4" w:space="0" w:color="auto"/>
            </w:tcBorders>
            <w:vAlign w:val="center"/>
          </w:tcPr>
          <w:p w14:paraId="66948FDB" w14:textId="77777777" w:rsidR="00E911D1" w:rsidRPr="00E911D1" w:rsidRDefault="00E911D1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3607" w:type="dxa"/>
            <w:tcBorders>
              <w:top w:val="single" w:sz="4" w:space="0" w:color="auto"/>
            </w:tcBorders>
            <w:vAlign w:val="center"/>
          </w:tcPr>
          <w:p w14:paraId="6C5FBACB" w14:textId="77777777" w:rsidR="00E911D1" w:rsidRPr="00222F70" w:rsidRDefault="00E911D1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4292" w:type="dxa"/>
            <w:tcBorders>
              <w:top w:val="single" w:sz="4" w:space="0" w:color="auto"/>
            </w:tcBorders>
            <w:vAlign w:val="center"/>
          </w:tcPr>
          <w:p w14:paraId="2F8DEFB7" w14:textId="77777777" w:rsidR="00E911D1" w:rsidRPr="00222F70" w:rsidRDefault="00E911D1" w:rsidP="00E911D1">
            <w:pPr>
              <w:spacing w:after="120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3090" w:type="dxa"/>
            <w:tcBorders>
              <w:top w:val="single" w:sz="4" w:space="0" w:color="auto"/>
            </w:tcBorders>
            <w:vAlign w:val="center"/>
          </w:tcPr>
          <w:p w14:paraId="7331FD98" w14:textId="77777777" w:rsidR="00E911D1" w:rsidRPr="00222F70" w:rsidRDefault="00E911D1" w:rsidP="00E911D1">
            <w:pPr>
              <w:spacing w:after="120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</w:tr>
    </w:tbl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1696"/>
        <w:gridCol w:w="12609"/>
      </w:tblGrid>
      <w:tr w:rsidR="00B12D71" w14:paraId="5CD97536" w14:textId="77777777" w:rsidTr="00102DB3">
        <w:trPr>
          <w:trHeight w:hRule="exact" w:val="624"/>
        </w:trPr>
        <w:tc>
          <w:tcPr>
            <w:tcW w:w="1696" w:type="dxa"/>
            <w:vAlign w:val="center"/>
          </w:tcPr>
          <w:p w14:paraId="4D3BF93B" w14:textId="52368B70" w:rsidR="00B12D71" w:rsidRPr="000A1852" w:rsidRDefault="00B12D71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bookmarkStart w:id="0" w:name="_Hlk48813198"/>
            <w:r w:rsidRPr="000A1852">
              <w:rPr>
                <w:rFonts w:cs="Times New Roman"/>
                <w:b/>
                <w:bCs/>
                <w:sz w:val="16"/>
                <w:szCs w:val="16"/>
              </w:rPr>
              <w:lastRenderedPageBreak/>
              <w:t>Pořadové číslo</w:t>
            </w:r>
          </w:p>
        </w:tc>
        <w:tc>
          <w:tcPr>
            <w:tcW w:w="12609" w:type="dxa"/>
            <w:vAlign w:val="center"/>
          </w:tcPr>
          <w:p w14:paraId="10D52AD9" w14:textId="5A672123" w:rsidR="00B12D71" w:rsidRPr="000A1852" w:rsidRDefault="00B12D71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cs="Times New Roman"/>
                <w:b/>
                <w:bCs/>
                <w:sz w:val="16"/>
                <w:szCs w:val="16"/>
              </w:rPr>
              <w:t xml:space="preserve">Lokalita </w:t>
            </w:r>
            <w:r w:rsidRPr="000A1852">
              <w:rPr>
                <w:rFonts w:cs="Times New Roman"/>
                <w:sz w:val="16"/>
                <w:szCs w:val="16"/>
              </w:rPr>
              <w:t>(</w:t>
            </w:r>
            <w:r w:rsidR="00102DB3" w:rsidRPr="00102DB3">
              <w:rPr>
                <w:rFonts w:cs="Times New Roman"/>
                <w:sz w:val="16"/>
                <w:szCs w:val="16"/>
              </w:rPr>
              <w:t>popis lokality umožňující její jednoznačnou identifikaci včetně případné informace, ze které bude vyplývat, že se jedná o veřejně přístupnou lokalitu</w:t>
            </w:r>
            <w:ins w:id="1" w:author="Jan Vlk" w:date="2020-12-10T11:01:00Z">
              <w:r w:rsidR="002F336B">
                <w:rPr>
                  <w:rFonts w:cs="Times New Roman"/>
                  <w:sz w:val="16"/>
                  <w:szCs w:val="16"/>
                </w:rPr>
                <w:t>; jednoznačná identifikace stavebního objektu, v němž se lo</w:t>
              </w:r>
            </w:ins>
            <w:ins w:id="2" w:author="Jan Vlk" w:date="2020-12-10T11:02:00Z">
              <w:r w:rsidR="002F336B">
                <w:rPr>
                  <w:rFonts w:cs="Times New Roman"/>
                  <w:sz w:val="16"/>
                  <w:szCs w:val="16"/>
                </w:rPr>
                <w:t>kalita nachází, nachází-li se ve stavebním objektu</w:t>
              </w:r>
            </w:ins>
            <w:r w:rsidRPr="000A1852">
              <w:rPr>
                <w:rFonts w:cs="Times New Roman"/>
                <w:sz w:val="16"/>
                <w:szCs w:val="16"/>
              </w:rPr>
              <w:t>)</w:t>
            </w:r>
          </w:p>
        </w:tc>
      </w:tr>
      <w:tr w:rsidR="00B12D71" w14:paraId="30D2095B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1D72832B" w14:textId="14289FE5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1.</w:t>
            </w:r>
          </w:p>
        </w:tc>
        <w:tc>
          <w:tcPr>
            <w:tcW w:w="12609" w:type="dxa"/>
            <w:vAlign w:val="center"/>
          </w:tcPr>
          <w:p w14:paraId="4D1EC756" w14:textId="39C7BCC0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3DF81F75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4BDBD1B" w14:textId="67D2E006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2.</w:t>
            </w:r>
          </w:p>
        </w:tc>
        <w:tc>
          <w:tcPr>
            <w:tcW w:w="12609" w:type="dxa"/>
            <w:vAlign w:val="center"/>
          </w:tcPr>
          <w:p w14:paraId="7E0C6E80" w14:textId="1E65F052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20770ED1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72DBA830" w14:textId="5160C4BE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3.</w:t>
            </w:r>
          </w:p>
        </w:tc>
        <w:tc>
          <w:tcPr>
            <w:tcW w:w="12609" w:type="dxa"/>
            <w:vAlign w:val="center"/>
          </w:tcPr>
          <w:p w14:paraId="6FD02DB9" w14:textId="47C13C66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6764FFCF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12801E1A" w14:textId="2C0229DB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4.</w:t>
            </w:r>
          </w:p>
        </w:tc>
        <w:tc>
          <w:tcPr>
            <w:tcW w:w="12609" w:type="dxa"/>
            <w:vAlign w:val="center"/>
          </w:tcPr>
          <w:p w14:paraId="580F8B6F" w14:textId="5B370140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07785FFF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28B683EA" w14:textId="7E4EB342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5.</w:t>
            </w:r>
          </w:p>
        </w:tc>
        <w:tc>
          <w:tcPr>
            <w:tcW w:w="12609" w:type="dxa"/>
            <w:vAlign w:val="center"/>
          </w:tcPr>
          <w:p w14:paraId="7CEF6811" w14:textId="6837D92D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71270CB4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30076B04" w14:textId="2BA11049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6.</w:t>
            </w:r>
          </w:p>
        </w:tc>
        <w:tc>
          <w:tcPr>
            <w:tcW w:w="12609" w:type="dxa"/>
            <w:vAlign w:val="center"/>
          </w:tcPr>
          <w:p w14:paraId="27A146D4" w14:textId="419386E3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63E3F379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21F3F7E" w14:textId="231DC238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7.</w:t>
            </w:r>
          </w:p>
        </w:tc>
        <w:tc>
          <w:tcPr>
            <w:tcW w:w="12609" w:type="dxa"/>
            <w:vAlign w:val="center"/>
          </w:tcPr>
          <w:p w14:paraId="03D3800C" w14:textId="704776BF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5F59D491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3B0052BF" w14:textId="5F496F42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8.</w:t>
            </w:r>
          </w:p>
        </w:tc>
        <w:tc>
          <w:tcPr>
            <w:tcW w:w="12609" w:type="dxa"/>
            <w:vAlign w:val="center"/>
          </w:tcPr>
          <w:p w14:paraId="1673463A" w14:textId="00A374AD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51DC2DCF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143CB30B" w14:textId="2B2652F4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9.</w:t>
            </w:r>
          </w:p>
        </w:tc>
        <w:tc>
          <w:tcPr>
            <w:tcW w:w="12609" w:type="dxa"/>
            <w:vAlign w:val="center"/>
          </w:tcPr>
          <w:p w14:paraId="77AD63D7" w14:textId="19BFCAEB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52DD05FA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6D63E09" w14:textId="5688553F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10.</w:t>
            </w:r>
          </w:p>
        </w:tc>
        <w:tc>
          <w:tcPr>
            <w:tcW w:w="12609" w:type="dxa"/>
            <w:vAlign w:val="center"/>
          </w:tcPr>
          <w:p w14:paraId="64169EF5" w14:textId="6DD86A71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439616C7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43B3405" w14:textId="6D52BE5E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11.</w:t>
            </w:r>
          </w:p>
        </w:tc>
        <w:tc>
          <w:tcPr>
            <w:tcW w:w="12609" w:type="dxa"/>
            <w:vAlign w:val="center"/>
          </w:tcPr>
          <w:p w14:paraId="6E476261" w14:textId="22786AEC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251B1679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FF4ADBA" w14:textId="393EF09E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12.</w:t>
            </w:r>
          </w:p>
        </w:tc>
        <w:tc>
          <w:tcPr>
            <w:tcW w:w="12609" w:type="dxa"/>
            <w:vAlign w:val="center"/>
          </w:tcPr>
          <w:p w14:paraId="18B9A5D2" w14:textId="00AAB754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0EAF9A66" w14:textId="77777777" w:rsidTr="00F3157F">
        <w:trPr>
          <w:trHeight w:hRule="exact" w:val="312"/>
        </w:trPr>
        <w:tc>
          <w:tcPr>
            <w:tcW w:w="1696" w:type="dxa"/>
            <w:vAlign w:val="center"/>
          </w:tcPr>
          <w:p w14:paraId="1B39E7BE" w14:textId="787AFBD1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13.</w:t>
            </w:r>
          </w:p>
        </w:tc>
        <w:tc>
          <w:tcPr>
            <w:tcW w:w="12609" w:type="dxa"/>
            <w:vAlign w:val="center"/>
          </w:tcPr>
          <w:p w14:paraId="177C17F4" w14:textId="3047D1F5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11DD0A6B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1C2FBB9" w14:textId="52A72B0C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14.</w:t>
            </w:r>
          </w:p>
        </w:tc>
        <w:tc>
          <w:tcPr>
            <w:tcW w:w="12609" w:type="dxa"/>
            <w:vAlign w:val="center"/>
          </w:tcPr>
          <w:p w14:paraId="303F9251" w14:textId="4E4E5F93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532DA4E1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7E55EF2" w14:textId="54808B34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15.</w:t>
            </w:r>
          </w:p>
        </w:tc>
        <w:tc>
          <w:tcPr>
            <w:tcW w:w="12609" w:type="dxa"/>
            <w:vAlign w:val="center"/>
          </w:tcPr>
          <w:p w14:paraId="65784CF8" w14:textId="2FB558E4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7AADC0A6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191B1CF7" w14:textId="260F485D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16.</w:t>
            </w:r>
          </w:p>
        </w:tc>
        <w:tc>
          <w:tcPr>
            <w:tcW w:w="12609" w:type="dxa"/>
            <w:vAlign w:val="center"/>
          </w:tcPr>
          <w:p w14:paraId="4032DF4F" w14:textId="5B1FF3C0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23C140BA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76C4902B" w14:textId="45516CEB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17.</w:t>
            </w:r>
          </w:p>
        </w:tc>
        <w:tc>
          <w:tcPr>
            <w:tcW w:w="12609" w:type="dxa"/>
            <w:vAlign w:val="center"/>
          </w:tcPr>
          <w:p w14:paraId="6DDBC92A" w14:textId="73D6ED2E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22BE9D37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47DCEBC6" w14:textId="016A046C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18.</w:t>
            </w:r>
          </w:p>
        </w:tc>
        <w:tc>
          <w:tcPr>
            <w:tcW w:w="12609" w:type="dxa"/>
            <w:vAlign w:val="center"/>
          </w:tcPr>
          <w:p w14:paraId="014DDA5C" w14:textId="1755F526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637BA263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5A21DC1" w14:textId="48D308E5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19.</w:t>
            </w:r>
          </w:p>
        </w:tc>
        <w:tc>
          <w:tcPr>
            <w:tcW w:w="12609" w:type="dxa"/>
            <w:vAlign w:val="center"/>
          </w:tcPr>
          <w:p w14:paraId="375C1AC4" w14:textId="6458AFE8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6F37C673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19119592" w14:textId="35ACFB18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20.</w:t>
            </w:r>
          </w:p>
        </w:tc>
        <w:tc>
          <w:tcPr>
            <w:tcW w:w="12609" w:type="dxa"/>
            <w:vAlign w:val="center"/>
          </w:tcPr>
          <w:p w14:paraId="52A3C134" w14:textId="0469A7D8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5289B8E6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49C50C75" w14:textId="662B5980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21.</w:t>
            </w:r>
          </w:p>
        </w:tc>
        <w:tc>
          <w:tcPr>
            <w:tcW w:w="12609" w:type="dxa"/>
            <w:vAlign w:val="center"/>
          </w:tcPr>
          <w:p w14:paraId="277BC6E3" w14:textId="1400F953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5090049B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8871F82" w14:textId="343A4DAF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22.</w:t>
            </w:r>
          </w:p>
        </w:tc>
        <w:tc>
          <w:tcPr>
            <w:tcW w:w="12609" w:type="dxa"/>
            <w:vAlign w:val="center"/>
          </w:tcPr>
          <w:p w14:paraId="42D06A6F" w14:textId="6807F2F8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77CEF3DB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400D97CF" w14:textId="37F44C15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23.</w:t>
            </w:r>
          </w:p>
        </w:tc>
        <w:tc>
          <w:tcPr>
            <w:tcW w:w="12609" w:type="dxa"/>
            <w:vAlign w:val="center"/>
          </w:tcPr>
          <w:p w14:paraId="6485B072" w14:textId="13C42D3B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65326780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596E0EB8" w14:textId="181348B8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24.</w:t>
            </w:r>
          </w:p>
        </w:tc>
        <w:tc>
          <w:tcPr>
            <w:tcW w:w="12609" w:type="dxa"/>
            <w:vAlign w:val="center"/>
          </w:tcPr>
          <w:p w14:paraId="6E3793EA" w14:textId="423C0622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7B1BE76F" w14:textId="77777777" w:rsidTr="00F3157F">
        <w:trPr>
          <w:trHeight w:hRule="exact" w:val="312"/>
        </w:trPr>
        <w:tc>
          <w:tcPr>
            <w:tcW w:w="1696" w:type="dxa"/>
            <w:vAlign w:val="center"/>
          </w:tcPr>
          <w:p w14:paraId="59B97E21" w14:textId="2961C02C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25.</w:t>
            </w:r>
          </w:p>
        </w:tc>
        <w:tc>
          <w:tcPr>
            <w:tcW w:w="12609" w:type="dxa"/>
            <w:vAlign w:val="center"/>
          </w:tcPr>
          <w:p w14:paraId="3C288FA8" w14:textId="57AA7AF6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</w:tbl>
    <w:bookmarkEnd w:id="0"/>
    <w:p w14:paraId="3AAB328E" w14:textId="05DEDBB6" w:rsidR="00A07126" w:rsidRPr="000A1852" w:rsidRDefault="00A07126" w:rsidP="000A1852">
      <w:pPr>
        <w:spacing w:before="120" w:after="120" w:line="276" w:lineRule="auto"/>
        <w:jc w:val="both"/>
        <w:rPr>
          <w:rFonts w:eastAsia="Times New Roman" w:cs="Times New Roman"/>
          <w:b/>
          <w:lang w:eastAsia="cs-CZ"/>
        </w:rPr>
      </w:pPr>
      <w:r w:rsidRPr="006B484B">
        <w:rPr>
          <w:rFonts w:eastAsia="Times New Roman" w:cs="Times New Roman"/>
          <w:bCs/>
          <w:i/>
          <w:iCs/>
          <w:lang w:eastAsia="cs-CZ"/>
        </w:rPr>
        <w:lastRenderedPageBreak/>
        <w:t>(v případě potřeby přidejte potřebný počet řádků</w:t>
      </w:r>
      <w:r w:rsidRPr="0011205A">
        <w:rPr>
          <w:rFonts w:eastAsia="Times New Roman" w:cs="Times New Roman"/>
          <w:bCs/>
          <w:lang w:eastAsia="cs-CZ"/>
        </w:rPr>
        <w:t>)</w:t>
      </w:r>
    </w:p>
    <w:p w14:paraId="4762F026" w14:textId="77777777" w:rsidR="00E911D1" w:rsidRPr="00E911D1" w:rsidRDefault="00E911D1" w:rsidP="002054D8">
      <w:pPr>
        <w:numPr>
          <w:ilvl w:val="0"/>
          <w:numId w:val="11"/>
        </w:numPr>
        <w:spacing w:before="120" w:after="0" w:line="276" w:lineRule="auto"/>
        <w:ind w:left="357" w:hanging="357"/>
        <w:contextualSpacing/>
        <w:jc w:val="both"/>
        <w:rPr>
          <w:rFonts w:eastAsia="Times New Roman" w:cs="Times New Roman"/>
          <w:b/>
          <w:bCs/>
          <w:lang w:eastAsia="cs-CZ"/>
        </w:rPr>
      </w:pPr>
      <w:r w:rsidRPr="00E911D1">
        <w:rPr>
          <w:rFonts w:eastAsia="Times New Roman" w:cs="Times New Roman"/>
          <w:b/>
          <w:bCs/>
          <w:lang w:eastAsia="cs-CZ"/>
        </w:rPr>
        <w:t>Významná služba č. 2</w:t>
      </w:r>
    </w:p>
    <w:tbl>
      <w:tblPr>
        <w:tblStyle w:val="Mkatabulky2"/>
        <w:tblW w:w="14425" w:type="dxa"/>
        <w:tblLook w:val="04A0" w:firstRow="1" w:lastRow="0" w:firstColumn="1" w:lastColumn="0" w:noHBand="0" w:noVBand="1"/>
      </w:tblPr>
      <w:tblGrid>
        <w:gridCol w:w="3338"/>
        <w:gridCol w:w="3607"/>
        <w:gridCol w:w="4292"/>
        <w:gridCol w:w="3188"/>
      </w:tblGrid>
      <w:tr w:rsidR="00E911D1" w:rsidRPr="00E911D1" w14:paraId="3A53C3B7" w14:textId="77777777" w:rsidTr="00AF2198">
        <w:trPr>
          <w:trHeight w:val="171"/>
        </w:trPr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A3C3A9" w14:textId="77777777" w:rsidR="00E911D1" w:rsidRPr="00E911D1" w:rsidRDefault="00E911D1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Název realizované zakázky</w:t>
            </w:r>
          </w:p>
        </w:tc>
        <w:tc>
          <w:tcPr>
            <w:tcW w:w="36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60CC6" w14:textId="77777777" w:rsidR="00E911D1" w:rsidRPr="00E911D1" w:rsidRDefault="00E911D1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Identifikace objednatele</w:t>
            </w:r>
          </w:p>
          <w:p w14:paraId="4974F4BA" w14:textId="77777777" w:rsidR="00E911D1" w:rsidRPr="00E911D1" w:rsidRDefault="00E911D1" w:rsidP="00E911D1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 xml:space="preserve">(včetně kontaktní osoby </w:t>
            </w:r>
            <w:r w:rsidRPr="00E911D1">
              <w:rPr>
                <w:rFonts w:cs="Times New Roman"/>
                <w:i/>
                <w:sz w:val="18"/>
                <w:szCs w:val="18"/>
              </w:rPr>
              <w:br/>
              <w:t>a jejich kontaktních údajů pro ověření referencí)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D5385" w14:textId="77777777" w:rsidR="00E911D1" w:rsidRPr="00E911D1" w:rsidRDefault="00E911D1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Popis předmětu a rozsahu zakázky</w:t>
            </w:r>
          </w:p>
          <w:p w14:paraId="13D9E7E4" w14:textId="77777777" w:rsidR="00E911D1" w:rsidRPr="00E911D1" w:rsidRDefault="00E911D1" w:rsidP="00E911D1">
            <w:pPr>
              <w:spacing w:after="12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>(podrobný popis, z něhož musí vyplývat, že realizovaná zakázka odpovídá požadavkům Zadavatele)</w:t>
            </w:r>
          </w:p>
        </w:tc>
        <w:tc>
          <w:tcPr>
            <w:tcW w:w="3188" w:type="dxa"/>
            <w:tcBorders>
              <w:top w:val="single" w:sz="4" w:space="0" w:color="auto"/>
              <w:bottom w:val="single" w:sz="4" w:space="0" w:color="auto"/>
            </w:tcBorders>
          </w:tcPr>
          <w:p w14:paraId="29A1CFC0" w14:textId="77777777" w:rsidR="00E911D1" w:rsidRPr="00E911D1" w:rsidRDefault="00E911D1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 xml:space="preserve">Doba realizace zakázky </w:t>
            </w:r>
          </w:p>
          <w:p w14:paraId="3FABBBE3" w14:textId="77777777" w:rsidR="00E911D1" w:rsidRPr="00E911D1" w:rsidRDefault="00E911D1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>(doba bude uvedena ve formátu MM/RRRR - MM/RRRR)</w:t>
            </w:r>
          </w:p>
        </w:tc>
      </w:tr>
      <w:tr w:rsidR="00E911D1" w:rsidRPr="00E911D1" w14:paraId="0D98DA32" w14:textId="77777777" w:rsidTr="00624B0D">
        <w:trPr>
          <w:trHeight w:val="563"/>
        </w:trPr>
        <w:tc>
          <w:tcPr>
            <w:tcW w:w="3338" w:type="dxa"/>
            <w:tcBorders>
              <w:top w:val="single" w:sz="4" w:space="0" w:color="auto"/>
            </w:tcBorders>
            <w:vAlign w:val="center"/>
          </w:tcPr>
          <w:p w14:paraId="3A880B90" w14:textId="77777777" w:rsidR="00E911D1" w:rsidRPr="00222F70" w:rsidRDefault="00E911D1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3607" w:type="dxa"/>
            <w:tcBorders>
              <w:top w:val="single" w:sz="4" w:space="0" w:color="auto"/>
            </w:tcBorders>
            <w:vAlign w:val="center"/>
          </w:tcPr>
          <w:p w14:paraId="1030631D" w14:textId="77777777" w:rsidR="00E911D1" w:rsidRPr="00222F70" w:rsidRDefault="00E911D1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4292" w:type="dxa"/>
            <w:tcBorders>
              <w:top w:val="single" w:sz="4" w:space="0" w:color="auto"/>
            </w:tcBorders>
            <w:vAlign w:val="center"/>
          </w:tcPr>
          <w:p w14:paraId="2B57142C" w14:textId="77777777" w:rsidR="00E911D1" w:rsidRPr="00222F70" w:rsidRDefault="00E911D1" w:rsidP="00E911D1">
            <w:pPr>
              <w:spacing w:after="120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3188" w:type="dxa"/>
            <w:tcBorders>
              <w:top w:val="single" w:sz="4" w:space="0" w:color="auto"/>
            </w:tcBorders>
            <w:vAlign w:val="center"/>
          </w:tcPr>
          <w:p w14:paraId="46AD9E25" w14:textId="77777777" w:rsidR="00E911D1" w:rsidRPr="00222F70" w:rsidRDefault="00E911D1" w:rsidP="00E911D1">
            <w:pPr>
              <w:spacing w:after="120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</w:tr>
    </w:tbl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1696"/>
        <w:gridCol w:w="12609"/>
      </w:tblGrid>
      <w:tr w:rsidR="00356078" w14:paraId="5F921CC0" w14:textId="77777777" w:rsidTr="00102DB3">
        <w:trPr>
          <w:trHeight w:hRule="exact" w:val="624"/>
        </w:trPr>
        <w:tc>
          <w:tcPr>
            <w:tcW w:w="1696" w:type="dxa"/>
            <w:vAlign w:val="center"/>
          </w:tcPr>
          <w:p w14:paraId="5C422776" w14:textId="77777777" w:rsidR="00356078" w:rsidRPr="00F3157F" w:rsidRDefault="00356078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cs="Times New Roman"/>
                <w:b/>
                <w:bCs/>
                <w:sz w:val="16"/>
                <w:szCs w:val="16"/>
              </w:rPr>
              <w:lastRenderedPageBreak/>
              <w:t>Pořadové číslo</w:t>
            </w:r>
          </w:p>
        </w:tc>
        <w:tc>
          <w:tcPr>
            <w:tcW w:w="12609" w:type="dxa"/>
            <w:vAlign w:val="center"/>
          </w:tcPr>
          <w:p w14:paraId="70F0C3BD" w14:textId="60C4FB89" w:rsidR="00356078" w:rsidRPr="00F3157F" w:rsidRDefault="00356078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cs="Times New Roman"/>
                <w:b/>
                <w:bCs/>
                <w:sz w:val="16"/>
                <w:szCs w:val="16"/>
              </w:rPr>
              <w:t xml:space="preserve">Lokalita </w:t>
            </w:r>
            <w:r w:rsidRPr="00F3157F">
              <w:rPr>
                <w:rFonts w:cs="Times New Roman"/>
                <w:sz w:val="16"/>
                <w:szCs w:val="16"/>
              </w:rPr>
              <w:t>(</w:t>
            </w:r>
            <w:r w:rsidR="00102DB3" w:rsidRPr="00102DB3">
              <w:rPr>
                <w:rFonts w:cs="Times New Roman"/>
                <w:sz w:val="16"/>
                <w:szCs w:val="16"/>
              </w:rPr>
              <w:t>popis lokality umožňující její jednoznačnou identifikaci včetně případné informace, ze které bude vyplývat, že se jedná o veřejně přístupnou lokalitu</w:t>
            </w:r>
            <w:ins w:id="3" w:author="Jan Vlk" w:date="2020-12-10T11:02:00Z">
              <w:r w:rsidR="002F336B">
                <w:rPr>
                  <w:rFonts w:cs="Times New Roman"/>
                  <w:sz w:val="16"/>
                  <w:szCs w:val="16"/>
                </w:rPr>
                <w:t>; jednoznačná identifikace stavebního objektu, v němž se lokalita nachází, nachází-li se ve stavebním objektu</w:t>
              </w:r>
            </w:ins>
            <w:r w:rsidRPr="00F3157F">
              <w:rPr>
                <w:rFonts w:cs="Times New Roman"/>
                <w:sz w:val="16"/>
                <w:szCs w:val="16"/>
              </w:rPr>
              <w:t>)</w:t>
            </w:r>
          </w:p>
        </w:tc>
      </w:tr>
      <w:tr w:rsidR="00356078" w14:paraId="00B8E170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365CB98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1.</w:t>
            </w:r>
          </w:p>
        </w:tc>
        <w:tc>
          <w:tcPr>
            <w:tcW w:w="12609" w:type="dxa"/>
            <w:vAlign w:val="center"/>
          </w:tcPr>
          <w:p w14:paraId="73403186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6A04C926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4FAD2DA0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2.</w:t>
            </w:r>
          </w:p>
        </w:tc>
        <w:tc>
          <w:tcPr>
            <w:tcW w:w="12609" w:type="dxa"/>
            <w:vAlign w:val="center"/>
          </w:tcPr>
          <w:p w14:paraId="41BC25D9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46586852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54A5B668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3.</w:t>
            </w:r>
          </w:p>
        </w:tc>
        <w:tc>
          <w:tcPr>
            <w:tcW w:w="12609" w:type="dxa"/>
            <w:vAlign w:val="center"/>
          </w:tcPr>
          <w:p w14:paraId="74539A6E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7D9C2C7E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48A6DD17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4.</w:t>
            </w:r>
          </w:p>
        </w:tc>
        <w:tc>
          <w:tcPr>
            <w:tcW w:w="12609" w:type="dxa"/>
            <w:vAlign w:val="center"/>
          </w:tcPr>
          <w:p w14:paraId="447CAA40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5FE36105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B63D668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5.</w:t>
            </w:r>
          </w:p>
        </w:tc>
        <w:tc>
          <w:tcPr>
            <w:tcW w:w="12609" w:type="dxa"/>
            <w:vAlign w:val="center"/>
          </w:tcPr>
          <w:p w14:paraId="70253EB4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683C10BB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310DF0BB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6.</w:t>
            </w:r>
          </w:p>
        </w:tc>
        <w:tc>
          <w:tcPr>
            <w:tcW w:w="12609" w:type="dxa"/>
            <w:vAlign w:val="center"/>
          </w:tcPr>
          <w:p w14:paraId="7ED90FB2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58486BDE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35AB384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7.</w:t>
            </w:r>
          </w:p>
        </w:tc>
        <w:tc>
          <w:tcPr>
            <w:tcW w:w="12609" w:type="dxa"/>
            <w:vAlign w:val="center"/>
          </w:tcPr>
          <w:p w14:paraId="29A5CA23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53F328B5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D5F049A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8.</w:t>
            </w:r>
          </w:p>
        </w:tc>
        <w:tc>
          <w:tcPr>
            <w:tcW w:w="12609" w:type="dxa"/>
            <w:vAlign w:val="center"/>
          </w:tcPr>
          <w:p w14:paraId="714089CB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37EFFBEF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326D7A40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9.</w:t>
            </w:r>
          </w:p>
        </w:tc>
        <w:tc>
          <w:tcPr>
            <w:tcW w:w="12609" w:type="dxa"/>
            <w:vAlign w:val="center"/>
          </w:tcPr>
          <w:p w14:paraId="2CF7C291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6E12F1E4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CA0CFB4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10.</w:t>
            </w:r>
          </w:p>
        </w:tc>
        <w:tc>
          <w:tcPr>
            <w:tcW w:w="12609" w:type="dxa"/>
            <w:vAlign w:val="center"/>
          </w:tcPr>
          <w:p w14:paraId="104CD1A2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2C8C6CB4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7D6A0F3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11.</w:t>
            </w:r>
          </w:p>
        </w:tc>
        <w:tc>
          <w:tcPr>
            <w:tcW w:w="12609" w:type="dxa"/>
            <w:vAlign w:val="center"/>
          </w:tcPr>
          <w:p w14:paraId="2FE9847D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37528C99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2232FF32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12.</w:t>
            </w:r>
          </w:p>
        </w:tc>
        <w:tc>
          <w:tcPr>
            <w:tcW w:w="12609" w:type="dxa"/>
            <w:vAlign w:val="center"/>
          </w:tcPr>
          <w:p w14:paraId="1974F7C9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556E74B9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74E8945C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13.</w:t>
            </w:r>
          </w:p>
        </w:tc>
        <w:tc>
          <w:tcPr>
            <w:tcW w:w="12609" w:type="dxa"/>
            <w:vAlign w:val="center"/>
          </w:tcPr>
          <w:p w14:paraId="199071E7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1B285800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980B3D4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14.</w:t>
            </w:r>
          </w:p>
        </w:tc>
        <w:tc>
          <w:tcPr>
            <w:tcW w:w="12609" w:type="dxa"/>
            <w:vAlign w:val="center"/>
          </w:tcPr>
          <w:p w14:paraId="297F7E98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7CECFE22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75C4B61D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15.</w:t>
            </w:r>
          </w:p>
        </w:tc>
        <w:tc>
          <w:tcPr>
            <w:tcW w:w="12609" w:type="dxa"/>
            <w:vAlign w:val="center"/>
          </w:tcPr>
          <w:p w14:paraId="168B66A1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02072969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2ADE61C7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16.</w:t>
            </w:r>
          </w:p>
        </w:tc>
        <w:tc>
          <w:tcPr>
            <w:tcW w:w="12609" w:type="dxa"/>
            <w:vAlign w:val="center"/>
          </w:tcPr>
          <w:p w14:paraId="3059D9D9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639CC92F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7CC50DF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17.</w:t>
            </w:r>
          </w:p>
        </w:tc>
        <w:tc>
          <w:tcPr>
            <w:tcW w:w="12609" w:type="dxa"/>
            <w:vAlign w:val="center"/>
          </w:tcPr>
          <w:p w14:paraId="24476FE7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37482D22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10DEE8DE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18.</w:t>
            </w:r>
          </w:p>
        </w:tc>
        <w:tc>
          <w:tcPr>
            <w:tcW w:w="12609" w:type="dxa"/>
            <w:vAlign w:val="center"/>
          </w:tcPr>
          <w:p w14:paraId="5298497D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20F6B1F3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6F83A54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19.</w:t>
            </w:r>
          </w:p>
        </w:tc>
        <w:tc>
          <w:tcPr>
            <w:tcW w:w="12609" w:type="dxa"/>
            <w:vAlign w:val="center"/>
          </w:tcPr>
          <w:p w14:paraId="5BE2A592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72DEBF6A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33157DF0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20.</w:t>
            </w:r>
          </w:p>
        </w:tc>
        <w:tc>
          <w:tcPr>
            <w:tcW w:w="12609" w:type="dxa"/>
            <w:vAlign w:val="center"/>
          </w:tcPr>
          <w:p w14:paraId="5A8D1EAD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59066DBA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6624D47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21.</w:t>
            </w:r>
          </w:p>
        </w:tc>
        <w:tc>
          <w:tcPr>
            <w:tcW w:w="12609" w:type="dxa"/>
            <w:vAlign w:val="center"/>
          </w:tcPr>
          <w:p w14:paraId="643B7BBA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79948C0B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6AC6CA2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22.</w:t>
            </w:r>
          </w:p>
        </w:tc>
        <w:tc>
          <w:tcPr>
            <w:tcW w:w="12609" w:type="dxa"/>
            <w:vAlign w:val="center"/>
          </w:tcPr>
          <w:p w14:paraId="7FD06A8C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0DE01F3B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52CD86B1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23.</w:t>
            </w:r>
          </w:p>
        </w:tc>
        <w:tc>
          <w:tcPr>
            <w:tcW w:w="12609" w:type="dxa"/>
            <w:vAlign w:val="center"/>
          </w:tcPr>
          <w:p w14:paraId="31B52884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617D77F9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A1AD4A7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24.</w:t>
            </w:r>
          </w:p>
        </w:tc>
        <w:tc>
          <w:tcPr>
            <w:tcW w:w="12609" w:type="dxa"/>
            <w:vAlign w:val="center"/>
          </w:tcPr>
          <w:p w14:paraId="225CE9AE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58B5374A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25707B67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25.</w:t>
            </w:r>
          </w:p>
        </w:tc>
        <w:tc>
          <w:tcPr>
            <w:tcW w:w="12609" w:type="dxa"/>
            <w:vAlign w:val="center"/>
          </w:tcPr>
          <w:p w14:paraId="673AE021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</w:tbl>
    <w:p w14:paraId="4CD4C7A5" w14:textId="519F77F5" w:rsidR="000A0D91" w:rsidRDefault="000A0D91" w:rsidP="000A1852">
      <w:pPr>
        <w:spacing w:before="120" w:after="120" w:line="276" w:lineRule="auto"/>
        <w:jc w:val="both"/>
        <w:rPr>
          <w:rFonts w:eastAsia="Times New Roman" w:cs="Times New Roman"/>
          <w:b/>
          <w:lang w:eastAsia="cs-CZ"/>
        </w:rPr>
      </w:pPr>
      <w:r w:rsidRPr="006B484B">
        <w:rPr>
          <w:rFonts w:eastAsia="Times New Roman" w:cs="Times New Roman"/>
          <w:bCs/>
          <w:i/>
          <w:iCs/>
          <w:lang w:eastAsia="cs-CZ"/>
        </w:rPr>
        <w:lastRenderedPageBreak/>
        <w:t>(v případě potřeby přidejte potřebný počet řádků</w:t>
      </w:r>
      <w:r w:rsidRPr="0011205A">
        <w:rPr>
          <w:rFonts w:eastAsia="Times New Roman" w:cs="Times New Roman"/>
          <w:bCs/>
          <w:lang w:eastAsia="cs-CZ"/>
        </w:rPr>
        <w:t>)</w:t>
      </w:r>
    </w:p>
    <w:p w14:paraId="60A8F5B9" w14:textId="41155A56" w:rsidR="00E911D1" w:rsidRPr="00E911D1" w:rsidRDefault="005C7419" w:rsidP="002054D8">
      <w:pPr>
        <w:numPr>
          <w:ilvl w:val="0"/>
          <w:numId w:val="10"/>
        </w:numPr>
        <w:spacing w:before="240" w:after="120" w:line="276" w:lineRule="auto"/>
        <w:ind w:left="567" w:hanging="567"/>
        <w:contextualSpacing/>
        <w:jc w:val="both"/>
        <w:rPr>
          <w:rFonts w:eastAsia="Times New Roman" w:cs="Times New Roman"/>
          <w:b/>
          <w:lang w:eastAsia="cs-CZ"/>
        </w:rPr>
      </w:pPr>
      <w:r w:rsidRPr="007D0B86">
        <w:rPr>
          <w:rFonts w:eastAsia="Times New Roman" w:cs="Times New Roman"/>
          <w:b/>
          <w:lang w:eastAsia="cs-CZ"/>
        </w:rPr>
        <w:t>Prohlášení o manažerech kvality</w:t>
      </w:r>
      <w:r w:rsidR="00E911D1" w:rsidRPr="007D0B86">
        <w:rPr>
          <w:rFonts w:eastAsia="Times New Roman" w:cs="Times New Roman"/>
          <w:b/>
          <w:lang w:eastAsia="cs-CZ"/>
        </w:rPr>
        <w:t>, kteří se budou podílet na plnění veřejné zakázky, dle § 79 odst. 2 písm. c)</w:t>
      </w:r>
      <w:r w:rsidR="00E911D1" w:rsidRPr="00E911D1">
        <w:rPr>
          <w:rFonts w:eastAsia="Times New Roman" w:cs="Times New Roman"/>
          <w:b/>
          <w:lang w:eastAsia="cs-CZ"/>
        </w:rPr>
        <w:t xml:space="preserve"> Zákona</w:t>
      </w:r>
      <w:r w:rsidR="00E911D1" w:rsidRPr="00E911D1" w:rsidDel="00BE64F3">
        <w:rPr>
          <w:rFonts w:eastAsia="Times New Roman" w:cs="Times New Roman"/>
          <w:b/>
          <w:lang w:eastAsia="cs-CZ"/>
        </w:rPr>
        <w:t xml:space="preserve"> </w:t>
      </w:r>
      <w:r w:rsidR="00E911D1" w:rsidRPr="00E911D1">
        <w:rPr>
          <w:rFonts w:eastAsia="Times New Roman" w:cs="Times New Roman"/>
          <w:b/>
          <w:lang w:eastAsia="cs-CZ"/>
        </w:rPr>
        <w:t xml:space="preserve"> </w:t>
      </w:r>
    </w:p>
    <w:p w14:paraId="4CE79731" w14:textId="77777777" w:rsidR="00E911D1" w:rsidRPr="00E911D1" w:rsidRDefault="00E911D1" w:rsidP="00E911D1">
      <w:pPr>
        <w:spacing w:before="120" w:after="0" w:line="276" w:lineRule="auto"/>
        <w:jc w:val="both"/>
        <w:rPr>
          <w:rFonts w:eastAsia="Times New Roman" w:cs="Times New Roman"/>
          <w:lang w:eastAsia="cs-CZ"/>
        </w:rPr>
      </w:pPr>
      <w:r w:rsidRPr="00E911D1">
        <w:rPr>
          <w:rFonts w:eastAsia="Times New Roman" w:cs="Times New Roman"/>
          <w:lang w:eastAsia="cs-CZ"/>
        </w:rPr>
        <w:t xml:space="preserve">Účastník </w:t>
      </w:r>
      <w:r w:rsidRPr="00E911D1">
        <w:rPr>
          <w:rFonts w:eastAsia="Times New Roman" w:cs="Times New Roman"/>
          <w:b/>
          <w:bCs/>
          <w:lang w:eastAsia="cs-CZ"/>
        </w:rPr>
        <w:t>tímto čestně prohlašuje</w:t>
      </w:r>
      <w:r w:rsidRPr="00E911D1">
        <w:rPr>
          <w:rFonts w:eastAsia="Times New Roman" w:cs="Times New Roman"/>
          <w:lang w:eastAsia="cs-CZ"/>
        </w:rPr>
        <w:t>, že:</w:t>
      </w:r>
    </w:p>
    <w:p w14:paraId="6BA01C99" w14:textId="6B376291" w:rsidR="00E911D1" w:rsidRPr="00E911D1" w:rsidRDefault="00E911D1" w:rsidP="002054D8">
      <w:pPr>
        <w:numPr>
          <w:ilvl w:val="0"/>
          <w:numId w:val="12"/>
        </w:numPr>
        <w:spacing w:before="120" w:after="0" w:line="276" w:lineRule="auto"/>
        <w:contextualSpacing/>
        <w:jc w:val="both"/>
        <w:rPr>
          <w:rFonts w:eastAsia="Times New Roman" w:cs="Times New Roman"/>
          <w:lang w:eastAsia="cs-CZ"/>
        </w:rPr>
      </w:pPr>
      <w:r w:rsidRPr="00E911D1">
        <w:rPr>
          <w:rFonts w:eastAsia="Times New Roman" w:cs="Times New Roman"/>
          <w:lang w:eastAsia="cs-CZ"/>
        </w:rPr>
        <w:t xml:space="preserve">v případě uzavření Smlouvy, bude plnit předmět Veřejné zakázky prostřednictvím manažerů kvality, jejichž </w:t>
      </w:r>
      <w:r w:rsidR="00897EFD">
        <w:rPr>
          <w:rFonts w:eastAsia="Times New Roman" w:cs="Times New Roman"/>
          <w:lang w:eastAsia="cs-CZ"/>
        </w:rPr>
        <w:t>údaje</w:t>
      </w:r>
      <w:r w:rsidRPr="00E911D1">
        <w:rPr>
          <w:rFonts w:eastAsia="Times New Roman" w:cs="Times New Roman"/>
          <w:lang w:eastAsia="cs-CZ"/>
        </w:rPr>
        <w:t xml:space="preserve"> předkládá v tabulce níže, s výjimkou případů, kdy budou manažeři kvality nahrazeni v souladu s odst. </w:t>
      </w:r>
      <w:r w:rsidR="00074A5F" w:rsidRPr="00CC5D2C">
        <w:rPr>
          <w:rFonts w:eastAsia="Times New Roman" w:cs="Times New Roman"/>
          <w:lang w:eastAsia="cs-CZ"/>
        </w:rPr>
        <w:t>10.4</w:t>
      </w:r>
      <w:r w:rsidRPr="00E911D1">
        <w:rPr>
          <w:rFonts w:eastAsia="Times New Roman" w:cs="Times New Roman"/>
          <w:lang w:eastAsia="cs-CZ"/>
        </w:rPr>
        <w:t xml:space="preserve"> uzavřené Smlouvy;</w:t>
      </w:r>
    </w:p>
    <w:p w14:paraId="787605B3" w14:textId="0558B75A" w:rsidR="00E911D1" w:rsidRPr="00E911D1" w:rsidRDefault="00E911D1" w:rsidP="002054D8">
      <w:pPr>
        <w:numPr>
          <w:ilvl w:val="0"/>
          <w:numId w:val="12"/>
        </w:numPr>
        <w:spacing w:before="120" w:after="0" w:line="276" w:lineRule="auto"/>
        <w:contextualSpacing/>
        <w:jc w:val="both"/>
        <w:rPr>
          <w:rFonts w:eastAsia="Times New Roman" w:cs="Times New Roman"/>
          <w:lang w:eastAsia="cs-CZ"/>
        </w:rPr>
      </w:pPr>
      <w:r w:rsidRPr="00E911D1">
        <w:rPr>
          <w:rFonts w:eastAsia="Times New Roman" w:cs="Times New Roman"/>
          <w:lang w:eastAsia="cs-CZ"/>
        </w:rPr>
        <w:t>v souladu s ustanovením § 103 odst. 1 písm. e) Zákona budou manažeři kvality uvedeni v tabulce níže odpovědni za plnění</w:t>
      </w:r>
      <w:r w:rsidRPr="004B2025">
        <w:rPr>
          <w:rFonts w:eastAsia="Times New Roman" w:cs="Times New Roman"/>
          <w:b/>
          <w:lang w:eastAsia="cs-CZ"/>
        </w:rPr>
        <w:t xml:space="preserve"> </w:t>
      </w:r>
      <w:r w:rsidR="004B2025">
        <w:rPr>
          <w:rFonts w:eastAsia="Times New Roman" w:cs="Times New Roman"/>
          <w:b/>
          <w:u w:val="single"/>
          <w:lang w:eastAsia="cs-CZ"/>
        </w:rPr>
        <w:t xml:space="preserve">výše uvedené </w:t>
      </w:r>
      <w:r w:rsidRPr="00E911D1">
        <w:rPr>
          <w:rFonts w:eastAsia="Times New Roman" w:cs="Times New Roman"/>
          <w:b/>
          <w:u w:val="single"/>
          <w:lang w:eastAsia="cs-CZ"/>
        </w:rPr>
        <w:t>části</w:t>
      </w:r>
      <w:r w:rsidR="004B2025">
        <w:rPr>
          <w:rFonts w:eastAsia="Times New Roman" w:cs="Times New Roman"/>
          <w:b/>
          <w:lang w:eastAsia="cs-CZ"/>
        </w:rPr>
        <w:t xml:space="preserve"> </w:t>
      </w:r>
      <w:r w:rsidRPr="00E911D1">
        <w:rPr>
          <w:rFonts w:eastAsia="Times New Roman" w:cs="Times New Roman"/>
          <w:b/>
          <w:u w:val="single"/>
          <w:lang w:eastAsia="cs-CZ"/>
        </w:rPr>
        <w:t>Veřejné zakázky</w:t>
      </w:r>
      <w:r w:rsidRPr="004B2025">
        <w:rPr>
          <w:rFonts w:eastAsia="Times New Roman" w:cs="Times New Roman"/>
          <w:b/>
          <w:lang w:eastAsia="cs-CZ"/>
        </w:rPr>
        <w:t>;</w:t>
      </w:r>
    </w:p>
    <w:p w14:paraId="62C5A86D" w14:textId="17A9B643" w:rsidR="00E911D1" w:rsidRPr="00E911D1" w:rsidRDefault="00E911D1" w:rsidP="002054D8">
      <w:pPr>
        <w:numPr>
          <w:ilvl w:val="0"/>
          <w:numId w:val="12"/>
        </w:numPr>
        <w:spacing w:before="120" w:after="0" w:line="276" w:lineRule="auto"/>
        <w:contextualSpacing/>
        <w:jc w:val="both"/>
        <w:rPr>
          <w:rFonts w:eastAsia="Times New Roman" w:cs="Times New Roman"/>
          <w:lang w:eastAsia="cs-CZ"/>
        </w:rPr>
      </w:pPr>
      <w:r w:rsidRPr="00E911D1">
        <w:rPr>
          <w:rFonts w:eastAsia="Times New Roman" w:cs="Times New Roman"/>
          <w:lang w:eastAsia="cs-CZ"/>
        </w:rPr>
        <w:t>manažeři kvality mají vzdělání a odbornou kvalifikaci v rozsahu</w:t>
      </w:r>
      <w:r w:rsidR="00074A5F" w:rsidRPr="00074A5F">
        <w:rPr>
          <w:rFonts w:eastAsia="Times New Roman" w:cs="Times New Roman"/>
          <w:lang w:eastAsia="cs-CZ"/>
        </w:rPr>
        <w:t xml:space="preserve"> </w:t>
      </w:r>
      <w:r w:rsidR="00074A5F" w:rsidRPr="00E911D1">
        <w:rPr>
          <w:rFonts w:eastAsia="Times New Roman" w:cs="Times New Roman"/>
          <w:lang w:eastAsia="cs-CZ"/>
        </w:rPr>
        <w:t>požadovaném</w:t>
      </w:r>
      <w:r w:rsidR="00074A5F">
        <w:rPr>
          <w:rFonts w:eastAsia="Times New Roman" w:cs="Times New Roman"/>
          <w:lang w:eastAsia="cs-CZ"/>
        </w:rPr>
        <w:t xml:space="preserve"> </w:t>
      </w:r>
      <w:r w:rsidR="00074A5F" w:rsidRPr="005C7419">
        <w:rPr>
          <w:rFonts w:eastAsia="Times New Roman" w:cs="Times New Roman"/>
          <w:lang w:eastAsia="cs-CZ"/>
        </w:rPr>
        <w:t xml:space="preserve">v </w:t>
      </w:r>
      <w:r w:rsidR="00074A5F" w:rsidRPr="00CC5D2C">
        <w:rPr>
          <w:rFonts w:eastAsia="Times New Roman" w:cs="Times New Roman"/>
          <w:bCs/>
          <w:lang w:eastAsia="cs-CZ"/>
        </w:rPr>
        <w:t>odst. 13.8.2 Zadávací dokumentace</w:t>
      </w:r>
      <w:r w:rsidRPr="00E911D1">
        <w:rPr>
          <w:rFonts w:eastAsia="Times New Roman" w:cs="Times New Roman"/>
          <w:lang w:eastAsia="cs-CZ"/>
        </w:rPr>
        <w:t xml:space="preserve">. </w:t>
      </w:r>
    </w:p>
    <w:p w14:paraId="53DB35F0" w14:textId="7C263214" w:rsidR="00E911D1" w:rsidRPr="00E911D1" w:rsidRDefault="00E911D1" w:rsidP="00E911D1">
      <w:pPr>
        <w:spacing w:before="120" w:after="0" w:line="276" w:lineRule="auto"/>
        <w:jc w:val="both"/>
        <w:rPr>
          <w:rFonts w:eastAsia="Times New Roman" w:cs="Times New Roman"/>
          <w:lang w:eastAsia="cs-CZ"/>
        </w:rPr>
      </w:pPr>
      <w:r w:rsidRPr="00E911D1">
        <w:rPr>
          <w:rFonts w:eastAsia="Times New Roman" w:cs="Times New Roman"/>
          <w:lang w:eastAsia="cs-CZ"/>
        </w:rPr>
        <w:t>Ze seznamu manažerů kvality, předložených životopisů a dalších dokumentů jednoznačně vyplýv</w:t>
      </w:r>
      <w:r w:rsidR="00074A5F">
        <w:rPr>
          <w:rFonts w:eastAsia="Times New Roman" w:cs="Times New Roman"/>
          <w:lang w:eastAsia="cs-CZ"/>
        </w:rPr>
        <w:t xml:space="preserve">á </w:t>
      </w:r>
      <w:r w:rsidRPr="00E911D1">
        <w:rPr>
          <w:rFonts w:eastAsia="Times New Roman" w:cs="Times New Roman"/>
          <w:lang w:eastAsia="cs-CZ"/>
        </w:rPr>
        <w:t>splnění požadavků Zadavatele na členy manažerů kvality.</w:t>
      </w:r>
    </w:p>
    <w:p w14:paraId="1BB117F3" w14:textId="46CD3FE6" w:rsidR="00E911D1" w:rsidRPr="00E911D1" w:rsidRDefault="00E911D1" w:rsidP="00E911D1">
      <w:pPr>
        <w:spacing w:before="120" w:after="0" w:line="276" w:lineRule="auto"/>
        <w:jc w:val="both"/>
        <w:rPr>
          <w:rFonts w:eastAsia="Times New Roman" w:cs="Times New Roman"/>
          <w:lang w:eastAsia="cs-CZ"/>
        </w:rPr>
      </w:pPr>
      <w:r w:rsidRPr="00E911D1">
        <w:rPr>
          <w:rFonts w:eastAsia="Times New Roman" w:cs="Times New Roman"/>
          <w:lang w:eastAsia="cs-CZ"/>
        </w:rPr>
        <w:t xml:space="preserve">Níže Účastník předkládá </w:t>
      </w:r>
      <w:r w:rsidR="005C7419">
        <w:rPr>
          <w:rFonts w:eastAsia="Times New Roman" w:cs="Times New Roman"/>
          <w:lang w:eastAsia="cs-CZ"/>
        </w:rPr>
        <w:t>Prohlášení o manažerech kvality</w:t>
      </w:r>
      <w:r w:rsidRPr="00E911D1">
        <w:rPr>
          <w:rFonts w:eastAsia="Times New Roman" w:cs="Times New Roman"/>
          <w:lang w:eastAsia="cs-CZ"/>
        </w:rPr>
        <w:t xml:space="preserve"> s uvedením příslušných údajů</w:t>
      </w:r>
      <w:r w:rsidRPr="00E911D1">
        <w:rPr>
          <w:rFonts w:eastAsia="Times New Roman" w:cs="Times New Roman"/>
          <w:b/>
          <w:lang w:eastAsia="cs-CZ"/>
        </w:rPr>
        <w:t xml:space="preserve"> </w:t>
      </w:r>
      <w:r w:rsidR="004B2025">
        <w:rPr>
          <w:rFonts w:eastAsia="Times New Roman" w:cs="Times New Roman"/>
          <w:b/>
          <w:u w:val="single"/>
          <w:lang w:eastAsia="cs-CZ"/>
        </w:rPr>
        <w:t xml:space="preserve">výše uvedené </w:t>
      </w:r>
      <w:r w:rsidR="004B2025" w:rsidRPr="004B2025">
        <w:rPr>
          <w:rFonts w:eastAsia="Times New Roman" w:cs="Times New Roman"/>
          <w:b/>
          <w:u w:val="single"/>
          <w:lang w:eastAsia="cs-CZ"/>
        </w:rPr>
        <w:t>části V</w:t>
      </w:r>
      <w:r w:rsidR="004B2025" w:rsidRPr="00E911D1">
        <w:rPr>
          <w:rFonts w:eastAsia="Times New Roman" w:cs="Times New Roman"/>
          <w:b/>
          <w:u w:val="single"/>
          <w:lang w:eastAsia="cs-CZ"/>
        </w:rPr>
        <w:t>eřejné zakázky</w:t>
      </w:r>
      <w:r w:rsidRPr="00E911D1">
        <w:rPr>
          <w:rFonts w:eastAsia="Times New Roman" w:cs="Times New Roman"/>
          <w:lang w:eastAsia="cs-CZ"/>
        </w:rPr>
        <w:t>, kteří budou plnit tuto část Veřejné zakázky, do které podává Účastník nabídku.</w:t>
      </w:r>
    </w:p>
    <w:p w14:paraId="73F07DFF" w14:textId="77777777" w:rsidR="00E911D1" w:rsidRPr="00E911D1" w:rsidRDefault="00E911D1" w:rsidP="00E911D1">
      <w:pPr>
        <w:spacing w:before="120" w:after="0" w:line="276" w:lineRule="auto"/>
        <w:jc w:val="both"/>
        <w:rPr>
          <w:rFonts w:eastAsia="Times New Roman" w:cs="Times New Roman"/>
          <w:lang w:eastAsia="cs-CZ"/>
        </w:rPr>
      </w:pPr>
    </w:p>
    <w:tbl>
      <w:tblPr>
        <w:tblStyle w:val="Mkatabulky2"/>
        <w:tblW w:w="14225" w:type="dxa"/>
        <w:jc w:val="center"/>
        <w:tblLook w:val="04A0" w:firstRow="1" w:lastRow="0" w:firstColumn="1" w:lastColumn="0" w:noHBand="0" w:noVBand="1"/>
      </w:tblPr>
      <w:tblGrid>
        <w:gridCol w:w="1696"/>
        <w:gridCol w:w="3454"/>
        <w:gridCol w:w="1912"/>
        <w:gridCol w:w="2379"/>
        <w:gridCol w:w="2452"/>
        <w:gridCol w:w="2332"/>
      </w:tblGrid>
      <w:tr w:rsidR="003E0197" w:rsidRPr="00E911D1" w14:paraId="706095C3" w14:textId="77777777" w:rsidTr="00CC5D2C">
        <w:trPr>
          <w:trHeight w:val="515"/>
          <w:jc w:val="center"/>
        </w:trPr>
        <w:tc>
          <w:tcPr>
            <w:tcW w:w="1696" w:type="dxa"/>
            <w:vAlign w:val="center"/>
          </w:tcPr>
          <w:p w14:paraId="6C1E8CBB" w14:textId="77777777" w:rsidR="003E0197" w:rsidRPr="00E911D1" w:rsidRDefault="003E0197" w:rsidP="00E911D1">
            <w:pPr>
              <w:keepNext/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Pořadové číslo</w:t>
            </w:r>
          </w:p>
        </w:tc>
        <w:tc>
          <w:tcPr>
            <w:tcW w:w="3454" w:type="dxa"/>
            <w:vAlign w:val="center"/>
          </w:tcPr>
          <w:p w14:paraId="6B09CDC1" w14:textId="77777777" w:rsidR="003E0197" w:rsidRPr="00E911D1" w:rsidRDefault="003E0197" w:rsidP="00E911D1">
            <w:pPr>
              <w:keepNext/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Titul, jméno a příjmení manažera kvality</w:t>
            </w:r>
          </w:p>
        </w:tc>
        <w:tc>
          <w:tcPr>
            <w:tcW w:w="1912" w:type="dxa"/>
            <w:vAlign w:val="center"/>
          </w:tcPr>
          <w:p w14:paraId="72274DA3" w14:textId="77777777" w:rsidR="003E0197" w:rsidRPr="00E911D1" w:rsidRDefault="003E0197" w:rsidP="00E911D1">
            <w:pPr>
              <w:keepNext/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E-mail a telefon manažera kvality</w:t>
            </w:r>
          </w:p>
        </w:tc>
        <w:tc>
          <w:tcPr>
            <w:tcW w:w="2379" w:type="dxa"/>
            <w:vAlign w:val="center"/>
          </w:tcPr>
          <w:p w14:paraId="68DA4F0A" w14:textId="77777777" w:rsidR="003E0197" w:rsidRPr="00E911D1" w:rsidRDefault="003E0197" w:rsidP="00E911D1">
            <w:pPr>
              <w:keepNext/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 xml:space="preserve"> Zkušenosti s výkonem obdobné pozice </w:t>
            </w:r>
          </w:p>
          <w:p w14:paraId="1A1710F8" w14:textId="77777777" w:rsidR="003E0197" w:rsidRPr="00E911D1" w:rsidRDefault="003E0197" w:rsidP="00E911D1">
            <w:pPr>
              <w:keepNext/>
              <w:spacing w:after="12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E911D1">
              <w:rPr>
                <w:rFonts w:cs="Times New Roman"/>
                <w:bCs/>
                <w:i/>
                <w:iCs/>
                <w:sz w:val="18"/>
                <w:szCs w:val="18"/>
              </w:rPr>
              <w:t>(uvedení pozice a obsah její náplně / období)</w:t>
            </w:r>
          </w:p>
        </w:tc>
        <w:tc>
          <w:tcPr>
            <w:tcW w:w="2452" w:type="dxa"/>
            <w:vAlign w:val="center"/>
          </w:tcPr>
          <w:p w14:paraId="01F2C7E0" w14:textId="77777777" w:rsidR="003E0197" w:rsidRPr="00E911D1" w:rsidRDefault="003E0197" w:rsidP="00E911D1">
            <w:pPr>
              <w:keepNext/>
              <w:spacing w:after="12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Název zakázky realizované s nabízeným kontrolním systémem dispečinku a HelpDesk</w:t>
            </w:r>
          </w:p>
        </w:tc>
        <w:tc>
          <w:tcPr>
            <w:tcW w:w="2332" w:type="dxa"/>
            <w:vAlign w:val="center"/>
          </w:tcPr>
          <w:p w14:paraId="59EA7E51" w14:textId="77777777" w:rsidR="003E0197" w:rsidRPr="00E911D1" w:rsidRDefault="003E0197" w:rsidP="00E911D1">
            <w:pPr>
              <w:keepNext/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bookmarkStart w:id="4" w:name="_Hlk52355842"/>
            <w:r w:rsidRPr="00E911D1">
              <w:rPr>
                <w:rFonts w:cs="Times New Roman"/>
                <w:b/>
                <w:sz w:val="18"/>
                <w:szCs w:val="18"/>
              </w:rPr>
              <w:t>Kvalifikace úklidový pracovník administrativních ploch 69-008-E</w:t>
            </w:r>
            <w:bookmarkEnd w:id="4"/>
            <w:r w:rsidRPr="00E911D1">
              <w:rPr>
                <w:rFonts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  <w:p w14:paraId="13FCCE22" w14:textId="0082F13D" w:rsidR="003E0197" w:rsidRPr="00E911D1" w:rsidRDefault="003E0197" w:rsidP="00E911D1">
            <w:pPr>
              <w:keepNext/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ANO</w:t>
            </w:r>
            <w:r>
              <w:rPr>
                <w:rFonts w:cs="Times New Roman"/>
                <w:b/>
                <w:sz w:val="18"/>
                <w:szCs w:val="18"/>
              </w:rPr>
              <w:t>/</w:t>
            </w:r>
            <w:r w:rsidRPr="00E911D1">
              <w:rPr>
                <w:rFonts w:cs="Times New Roman"/>
                <w:b/>
                <w:sz w:val="18"/>
                <w:szCs w:val="18"/>
              </w:rPr>
              <w:t>NE</w:t>
            </w:r>
          </w:p>
        </w:tc>
      </w:tr>
      <w:tr w:rsidR="003E0197" w:rsidRPr="00E911D1" w14:paraId="5AFE52F6" w14:textId="77777777" w:rsidTr="00CC5D2C">
        <w:trPr>
          <w:trHeight w:val="624"/>
          <w:jc w:val="center"/>
        </w:trPr>
        <w:tc>
          <w:tcPr>
            <w:tcW w:w="1696" w:type="dxa"/>
            <w:vAlign w:val="center"/>
          </w:tcPr>
          <w:p w14:paraId="445E3FF8" w14:textId="77777777" w:rsidR="003E0197" w:rsidRPr="00E911D1" w:rsidRDefault="003E0197" w:rsidP="00E911D1">
            <w:pPr>
              <w:spacing w:after="12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911D1">
              <w:rPr>
                <w:rFonts w:cs="Times New Roman"/>
                <w:bCs/>
                <w:sz w:val="18"/>
                <w:szCs w:val="18"/>
              </w:rPr>
              <w:t>1.</w:t>
            </w:r>
          </w:p>
        </w:tc>
        <w:tc>
          <w:tcPr>
            <w:tcW w:w="3454" w:type="dxa"/>
            <w:vAlign w:val="center"/>
          </w:tcPr>
          <w:p w14:paraId="6EC8D6BF" w14:textId="77777777" w:rsidR="003E0197" w:rsidRPr="005439C6" w:rsidRDefault="003E0197" w:rsidP="00E911D1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5439C6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1912" w:type="dxa"/>
            <w:vAlign w:val="center"/>
          </w:tcPr>
          <w:p w14:paraId="29E34C6F" w14:textId="77777777" w:rsidR="003E0197" w:rsidRPr="005439C6" w:rsidRDefault="003E0197" w:rsidP="00E911D1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5439C6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2379" w:type="dxa"/>
            <w:vAlign w:val="center"/>
          </w:tcPr>
          <w:p w14:paraId="0FF7F94C" w14:textId="77777777" w:rsidR="003E0197" w:rsidRPr="005439C6" w:rsidRDefault="003E0197" w:rsidP="00E911D1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5439C6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2452" w:type="dxa"/>
            <w:vAlign w:val="center"/>
          </w:tcPr>
          <w:p w14:paraId="37238A36" w14:textId="77777777" w:rsidR="003E0197" w:rsidRPr="005439C6" w:rsidRDefault="003E0197" w:rsidP="00E911D1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5439C6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2332" w:type="dxa"/>
            <w:vAlign w:val="center"/>
          </w:tcPr>
          <w:p w14:paraId="697A1CE5" w14:textId="77777777" w:rsidR="003E0197" w:rsidRPr="005439C6" w:rsidRDefault="003E0197" w:rsidP="00E911D1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5439C6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</w:tr>
      <w:tr w:rsidR="003E0197" w:rsidRPr="00E911D1" w14:paraId="7BEB2398" w14:textId="77777777" w:rsidTr="00CC5D2C">
        <w:trPr>
          <w:trHeight w:val="547"/>
          <w:jc w:val="center"/>
        </w:trPr>
        <w:tc>
          <w:tcPr>
            <w:tcW w:w="1696" w:type="dxa"/>
            <w:vAlign w:val="center"/>
          </w:tcPr>
          <w:p w14:paraId="69C17E6E" w14:textId="77777777" w:rsidR="003E0197" w:rsidRPr="00E911D1" w:rsidRDefault="003E0197" w:rsidP="00E911D1">
            <w:pPr>
              <w:spacing w:after="12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911D1">
              <w:rPr>
                <w:rFonts w:cs="Times New Roman"/>
                <w:bCs/>
                <w:sz w:val="18"/>
                <w:szCs w:val="18"/>
              </w:rPr>
              <w:t>2.</w:t>
            </w:r>
          </w:p>
        </w:tc>
        <w:tc>
          <w:tcPr>
            <w:tcW w:w="3454" w:type="dxa"/>
            <w:vAlign w:val="center"/>
          </w:tcPr>
          <w:p w14:paraId="3F1C44B6" w14:textId="77777777" w:rsidR="003E0197" w:rsidRPr="005439C6" w:rsidRDefault="003E0197" w:rsidP="00E911D1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5439C6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1912" w:type="dxa"/>
            <w:vAlign w:val="center"/>
          </w:tcPr>
          <w:p w14:paraId="3A84D289" w14:textId="77777777" w:rsidR="003E0197" w:rsidRPr="005439C6" w:rsidRDefault="003E0197" w:rsidP="00E911D1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5439C6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2379" w:type="dxa"/>
            <w:vAlign w:val="center"/>
          </w:tcPr>
          <w:p w14:paraId="148D9223" w14:textId="77777777" w:rsidR="003E0197" w:rsidRPr="005439C6" w:rsidRDefault="003E0197" w:rsidP="00E911D1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5439C6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2452" w:type="dxa"/>
            <w:vAlign w:val="center"/>
          </w:tcPr>
          <w:p w14:paraId="162BFD51" w14:textId="77777777" w:rsidR="003E0197" w:rsidRPr="005439C6" w:rsidRDefault="003E0197" w:rsidP="00E911D1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5439C6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2332" w:type="dxa"/>
            <w:vAlign w:val="center"/>
          </w:tcPr>
          <w:p w14:paraId="30A1D389" w14:textId="77777777" w:rsidR="003E0197" w:rsidRPr="005439C6" w:rsidRDefault="003E0197" w:rsidP="00E911D1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5439C6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</w:tr>
    </w:tbl>
    <w:p w14:paraId="059B57B6" w14:textId="1C59BD44" w:rsidR="00E911D1" w:rsidRPr="00CC5D2C" w:rsidRDefault="000E1565" w:rsidP="00CC5D2C">
      <w:pPr>
        <w:autoSpaceDE w:val="0"/>
        <w:autoSpaceDN w:val="0"/>
        <w:adjustRightInd w:val="0"/>
        <w:spacing w:before="120" w:after="120" w:line="276" w:lineRule="auto"/>
        <w:jc w:val="both"/>
        <w:rPr>
          <w:rFonts w:eastAsia="Calibri" w:cs="Times New Roman"/>
          <w:i/>
          <w:iCs/>
          <w:color w:val="000000"/>
          <w:lang w:eastAsia="cs-CZ"/>
        </w:rPr>
      </w:pPr>
      <w:r w:rsidRPr="00CC5D2C">
        <w:rPr>
          <w:rFonts w:eastAsia="Calibri" w:cs="Times New Roman"/>
          <w:i/>
          <w:iCs/>
          <w:color w:val="000000"/>
          <w:lang w:eastAsia="cs-CZ"/>
        </w:rPr>
        <w:t>(v případě potřeby přidejte potřebný počet řádků)</w:t>
      </w:r>
    </w:p>
    <w:p w14:paraId="0955E626" w14:textId="1FBEB0CE" w:rsidR="00420A31" w:rsidRPr="00E039D5" w:rsidRDefault="0022473B" w:rsidP="00CC5D2C">
      <w:pPr>
        <w:spacing w:after="360" w:line="240" w:lineRule="auto"/>
        <w:rPr>
          <w:rFonts w:cs="Times New Roman"/>
        </w:rPr>
      </w:pPr>
      <w:r w:rsidRPr="00E039D5">
        <w:rPr>
          <w:rFonts w:cs="Times New Roman"/>
        </w:rPr>
        <w:t>V …………………</w:t>
      </w:r>
      <w:r w:rsidR="00420A31" w:rsidRPr="00E039D5">
        <w:rPr>
          <w:rFonts w:cs="Times New Roman"/>
        </w:rPr>
        <w:t>… dne ………………………</w:t>
      </w:r>
    </w:p>
    <w:p w14:paraId="4A1AF56C" w14:textId="6CC7D6F9" w:rsidR="00420A31" w:rsidRPr="00E039D5" w:rsidRDefault="00772D5C" w:rsidP="00F60808">
      <w:pPr>
        <w:spacing w:after="0" w:line="240" w:lineRule="auto"/>
        <w:rPr>
          <w:rFonts w:cs="Times New Roman"/>
        </w:rPr>
      </w:pPr>
      <w:r w:rsidRPr="00E039D5">
        <w:rPr>
          <w:rFonts w:cs="Times New Roman"/>
        </w:rPr>
        <w:t>………………………………………………………………………………………………</w:t>
      </w:r>
    </w:p>
    <w:p w14:paraId="3D6E84C1" w14:textId="07460E33" w:rsidR="009F392E" w:rsidRPr="006F3200" w:rsidRDefault="00420A31" w:rsidP="00F60808">
      <w:pPr>
        <w:spacing w:after="0" w:line="240" w:lineRule="auto"/>
        <w:rPr>
          <w:rFonts w:cs="Times New Roman"/>
        </w:rPr>
      </w:pPr>
      <w:r w:rsidRPr="00E039D5">
        <w:rPr>
          <w:rFonts w:cs="Times New Roman"/>
        </w:rPr>
        <w:t>Jméno a podpis osoby oprávněné jednat jménem či za účastníka</w:t>
      </w:r>
    </w:p>
    <w:sectPr w:rsidR="009F392E" w:rsidRPr="006F3200" w:rsidSect="007D0B86">
      <w:footerReference w:type="default" r:id="rId11"/>
      <w:headerReference w:type="first" r:id="rId12"/>
      <w:footerReference w:type="first" r:id="rId13"/>
      <w:pgSz w:w="16838" w:h="11906" w:orient="landscape" w:code="9"/>
      <w:pgMar w:top="2070" w:right="1049" w:bottom="1134" w:left="1474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E2B466" w14:textId="77777777" w:rsidR="00AE47A5" w:rsidRDefault="00AE47A5" w:rsidP="00962258">
      <w:pPr>
        <w:spacing w:after="0" w:line="240" w:lineRule="auto"/>
      </w:pPr>
      <w:r>
        <w:separator/>
      </w:r>
    </w:p>
  </w:endnote>
  <w:endnote w:type="continuationSeparator" w:id="0">
    <w:p w14:paraId="6412567F" w14:textId="77777777" w:rsidR="00AE47A5" w:rsidRDefault="00AE47A5" w:rsidP="00962258">
      <w:pPr>
        <w:spacing w:after="0" w:line="240" w:lineRule="auto"/>
      </w:pPr>
      <w:r>
        <w:continuationSeparator/>
      </w:r>
    </w:p>
  </w:endnote>
  <w:endnote w:type="continuationNotice" w:id="1">
    <w:p w14:paraId="787D9B11" w14:textId="77777777" w:rsidR="00AE47A5" w:rsidRDefault="00AE47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C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C4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040BF8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647803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3A951F61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C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C4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3DBC9A6B" w:rsidR="00592757" w:rsidRDefault="00592757" w:rsidP="00093A53">
          <w:pPr>
            <w:pStyle w:val="Zpat"/>
          </w:pPr>
          <w:r>
            <w:t>Správa železni</w:t>
          </w:r>
          <w:r w:rsidR="00B54DCF">
            <w:t>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13010DF8" w:rsidR="00592757" w:rsidRDefault="00592757" w:rsidP="00093A53">
          <w:pPr>
            <w:pStyle w:val="Zpat"/>
          </w:pPr>
          <w:r>
            <w:t>www.s</w:t>
          </w:r>
          <w:r w:rsidR="00473966">
            <w:t>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436292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C3FF13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E6B205" w14:textId="77777777" w:rsidR="00AE47A5" w:rsidRDefault="00AE47A5" w:rsidP="00962258">
      <w:pPr>
        <w:spacing w:after="0" w:line="240" w:lineRule="auto"/>
      </w:pPr>
      <w:r>
        <w:separator/>
      </w:r>
    </w:p>
  </w:footnote>
  <w:footnote w:type="continuationSeparator" w:id="0">
    <w:p w14:paraId="51526A73" w14:textId="77777777" w:rsidR="00AE47A5" w:rsidRDefault="00AE47A5" w:rsidP="00962258">
      <w:pPr>
        <w:spacing w:after="0" w:line="240" w:lineRule="auto"/>
      </w:pPr>
      <w:r>
        <w:continuationSeparator/>
      </w:r>
    </w:p>
  </w:footnote>
  <w:footnote w:type="continuationNotice" w:id="1">
    <w:p w14:paraId="37D90F86" w14:textId="77777777" w:rsidR="00AE47A5" w:rsidRDefault="00AE47A5">
      <w:pPr>
        <w:spacing w:after="0" w:line="240" w:lineRule="auto"/>
      </w:pPr>
    </w:p>
  </w:footnote>
  <w:footnote w:id="2">
    <w:p w14:paraId="681ECDE3" w14:textId="77777777" w:rsidR="003E0197" w:rsidRPr="002E3A9D" w:rsidRDefault="003E0197" w:rsidP="00E911D1">
      <w:pPr>
        <w:pStyle w:val="Textpoznpodarou"/>
        <w:rPr>
          <w:rFonts w:cs="Times New Roman"/>
        </w:rPr>
      </w:pPr>
      <w:r w:rsidRPr="002E3A9D">
        <w:rPr>
          <w:rStyle w:val="Znakapoznpodarou"/>
          <w:rFonts w:cs="Times New Roman"/>
        </w:rPr>
        <w:footnoteRef/>
      </w:r>
      <w:r w:rsidRPr="002E3A9D">
        <w:rPr>
          <w:rFonts w:cs="Times New Roman"/>
        </w:rPr>
        <w:t xml:space="preserve"> Případně obdobný certifikát odpovídající uvedené kvalifikaci.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42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409"/>
      <w:gridCol w:w="6"/>
      <w:gridCol w:w="6"/>
    </w:tblGrid>
    <w:tr w:rsidR="00F1715C" w14:paraId="2ECB6F9F" w14:textId="77777777" w:rsidTr="00CC5D2C">
      <w:trPr>
        <w:trHeight w:hRule="exact" w:val="336"/>
      </w:trPr>
      <w:tc>
        <w:tcPr>
          <w:tcW w:w="10409" w:type="dxa"/>
          <w:tcMar>
            <w:left w:w="0" w:type="dxa"/>
            <w:right w:w="0" w:type="dxa"/>
          </w:tcMar>
        </w:tcPr>
        <w:p w14:paraId="0DC32999" w14:textId="1C9A92F2" w:rsidR="004C01DB" w:rsidRDefault="004C01DB" w:rsidP="00FC6389">
          <w:pPr>
            <w:pStyle w:val="Zpat"/>
            <w:rPr>
              <w:rStyle w:val="slostrnky"/>
            </w:rPr>
          </w:pPr>
        </w:p>
        <w:p w14:paraId="710412C5" w14:textId="44510CFF" w:rsidR="004C01DB" w:rsidRDefault="004C01DB" w:rsidP="004C01DB"/>
        <w:tbl>
          <w:tblPr>
            <w:tblStyle w:val="Mkatabulky"/>
            <w:tblW w:w="10408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46"/>
            <w:gridCol w:w="3422"/>
            <w:gridCol w:w="5640"/>
          </w:tblGrid>
          <w:tr w:rsidR="004C01DB" w14:paraId="3F6615B3" w14:textId="77777777" w:rsidTr="00CC5D2C">
            <w:trPr>
              <w:trHeight w:hRule="exact" w:val="336"/>
            </w:trPr>
            <w:tc>
              <w:tcPr>
                <w:tcW w:w="1346" w:type="dxa"/>
                <w:tcMar>
                  <w:left w:w="0" w:type="dxa"/>
                  <w:right w:w="0" w:type="dxa"/>
                </w:tcMar>
              </w:tcPr>
              <w:p w14:paraId="4D000620" w14:textId="77777777" w:rsidR="004C01DB" w:rsidRDefault="004C01DB" w:rsidP="00FC4FED">
                <w:pPr>
                  <w:pStyle w:val="Zpat"/>
                  <w:rPr>
                    <w:rStyle w:val="slostrnky"/>
                  </w:rPr>
                </w:pPr>
              </w:p>
              <w:p w14:paraId="14F7C7EE" w14:textId="7FC66A99" w:rsidR="004C01DB" w:rsidRPr="00306929" w:rsidRDefault="004C01DB" w:rsidP="00FC4FED">
                <w:r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61824" behindDoc="0" locked="1" layoutInCell="1" allowOverlap="1" wp14:anchorId="4FDEDC24" wp14:editId="726D7D0F">
                      <wp:simplePos x="0" y="0"/>
                      <wp:positionH relativeFrom="page">
                        <wp:posOffset>292735</wp:posOffset>
                      </wp:positionH>
                      <wp:positionV relativeFrom="page">
                        <wp:posOffset>-429895</wp:posOffset>
                      </wp:positionV>
                      <wp:extent cx="1727835" cy="640715"/>
                      <wp:effectExtent l="0" t="0" r="5715" b="6985"/>
                      <wp:wrapNone/>
                      <wp:docPr id="1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sprava-zeleznic_logo_zakladni_10x_sRGB_ms-office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7835" cy="6407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422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0BDA1D3" w14:textId="77777777" w:rsidR="004C01DB" w:rsidRDefault="004C01DB" w:rsidP="00FC4FED">
                <w:pPr>
                  <w:pStyle w:val="Zpat"/>
                </w:pPr>
              </w:p>
            </w:tc>
            <w:tc>
              <w:tcPr>
                <w:tcW w:w="5640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5F5BD26" w14:textId="77777777" w:rsidR="004C01DB" w:rsidRPr="00D6163D" w:rsidRDefault="004C01DB" w:rsidP="00FC4FED">
                <w:pPr>
                  <w:pStyle w:val="Druhdokumentu"/>
                </w:pPr>
              </w:p>
            </w:tc>
          </w:tr>
          <w:tr w:rsidR="004C01DB" w14:paraId="241B8C37" w14:textId="77777777" w:rsidTr="00CC5D2C">
            <w:trPr>
              <w:trHeight w:hRule="exact" w:val="386"/>
            </w:trPr>
            <w:tc>
              <w:tcPr>
                <w:tcW w:w="1346" w:type="dxa"/>
                <w:tcMar>
                  <w:left w:w="0" w:type="dxa"/>
                  <w:right w:w="0" w:type="dxa"/>
                </w:tcMar>
              </w:tcPr>
              <w:p w14:paraId="4A5B5085" w14:textId="77777777" w:rsidR="004C01DB" w:rsidRPr="00B8518B" w:rsidRDefault="004C01DB" w:rsidP="00FC4FED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22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2C2CECC3" w14:textId="77777777" w:rsidR="004C01DB" w:rsidRDefault="004C01DB" w:rsidP="00FC4FED">
                <w:pPr>
                  <w:pStyle w:val="Zpat"/>
                </w:pPr>
              </w:p>
            </w:tc>
            <w:tc>
              <w:tcPr>
                <w:tcW w:w="5640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5283C4A3" w14:textId="77777777" w:rsidR="004C01DB" w:rsidRPr="00D6163D" w:rsidRDefault="004C01DB" w:rsidP="00FC4FED">
                <w:pPr>
                  <w:pStyle w:val="Druhdokumentu"/>
                </w:pPr>
              </w:p>
            </w:tc>
          </w:tr>
        </w:tbl>
        <w:p w14:paraId="746C6F2C" w14:textId="77777777" w:rsidR="00F1715C" w:rsidRPr="004C01DB" w:rsidRDefault="00F1715C" w:rsidP="004C01DB">
          <w:pPr>
            <w:jc w:val="center"/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C5D2C">
      <w:trPr>
        <w:trHeight w:hRule="exact" w:val="114"/>
      </w:trPr>
      <w:tc>
        <w:tcPr>
          <w:tcW w:w="10409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A413286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E2D06"/>
    <w:multiLevelType w:val="hybridMultilevel"/>
    <w:tmpl w:val="1D48970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D422B26"/>
    <w:multiLevelType w:val="hybridMultilevel"/>
    <w:tmpl w:val="090094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F254A72"/>
    <w:multiLevelType w:val="multilevel"/>
    <w:tmpl w:val="234EBAD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A3F4851"/>
    <w:multiLevelType w:val="multilevel"/>
    <w:tmpl w:val="68342A48"/>
    <w:lvl w:ilvl="0">
      <w:start w:val="1"/>
      <w:numFmt w:val="bullet"/>
      <w:pStyle w:val="Odrka1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D9B24A8"/>
    <w:multiLevelType w:val="hybridMultilevel"/>
    <w:tmpl w:val="D7A2145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726D93"/>
    <w:multiLevelType w:val="hybridMultilevel"/>
    <w:tmpl w:val="396AF616"/>
    <w:lvl w:ilvl="0" w:tplc="5E9AB1EC">
      <w:start w:val="1"/>
      <w:numFmt w:val="decimal"/>
      <w:pStyle w:val="Cislovani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05198E"/>
    <w:multiLevelType w:val="hybridMultilevel"/>
    <w:tmpl w:val="46081620"/>
    <w:lvl w:ilvl="0" w:tplc="04050017">
      <w:start w:val="1"/>
      <w:numFmt w:val="lowerLetter"/>
      <w:lvlText w:val="%1)"/>
      <w:lvlJc w:val="left"/>
      <w:pPr>
        <w:ind w:left="784" w:hanging="360"/>
      </w:pPr>
    </w:lvl>
    <w:lvl w:ilvl="1" w:tplc="04050019" w:tentative="1">
      <w:start w:val="1"/>
      <w:numFmt w:val="lowerLetter"/>
      <w:lvlText w:val="%2."/>
      <w:lvlJc w:val="left"/>
      <w:pPr>
        <w:ind w:left="1504" w:hanging="360"/>
      </w:pPr>
    </w:lvl>
    <w:lvl w:ilvl="2" w:tplc="0405001B" w:tentative="1">
      <w:start w:val="1"/>
      <w:numFmt w:val="lowerRoman"/>
      <w:lvlText w:val="%3."/>
      <w:lvlJc w:val="right"/>
      <w:pPr>
        <w:ind w:left="2224" w:hanging="180"/>
      </w:pPr>
    </w:lvl>
    <w:lvl w:ilvl="3" w:tplc="0405000F" w:tentative="1">
      <w:start w:val="1"/>
      <w:numFmt w:val="decimal"/>
      <w:lvlText w:val="%4."/>
      <w:lvlJc w:val="left"/>
      <w:pPr>
        <w:ind w:left="2944" w:hanging="360"/>
      </w:pPr>
    </w:lvl>
    <w:lvl w:ilvl="4" w:tplc="04050019" w:tentative="1">
      <w:start w:val="1"/>
      <w:numFmt w:val="lowerLetter"/>
      <w:lvlText w:val="%5."/>
      <w:lvlJc w:val="left"/>
      <w:pPr>
        <w:ind w:left="3664" w:hanging="360"/>
      </w:pPr>
    </w:lvl>
    <w:lvl w:ilvl="5" w:tplc="0405001B" w:tentative="1">
      <w:start w:val="1"/>
      <w:numFmt w:val="lowerRoman"/>
      <w:lvlText w:val="%6."/>
      <w:lvlJc w:val="right"/>
      <w:pPr>
        <w:ind w:left="4384" w:hanging="180"/>
      </w:pPr>
    </w:lvl>
    <w:lvl w:ilvl="6" w:tplc="0405000F" w:tentative="1">
      <w:start w:val="1"/>
      <w:numFmt w:val="decimal"/>
      <w:lvlText w:val="%7."/>
      <w:lvlJc w:val="left"/>
      <w:pPr>
        <w:ind w:left="5104" w:hanging="360"/>
      </w:pPr>
    </w:lvl>
    <w:lvl w:ilvl="7" w:tplc="04050019" w:tentative="1">
      <w:start w:val="1"/>
      <w:numFmt w:val="lowerLetter"/>
      <w:lvlText w:val="%8."/>
      <w:lvlJc w:val="left"/>
      <w:pPr>
        <w:ind w:left="5824" w:hanging="360"/>
      </w:pPr>
    </w:lvl>
    <w:lvl w:ilvl="8" w:tplc="040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0" w15:restartNumberingAfterBreak="0">
    <w:nsid w:val="5CC775EF"/>
    <w:multiLevelType w:val="multilevel"/>
    <w:tmpl w:val="DE9E149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lowerLetter"/>
      <w:pStyle w:val="Psmeno"/>
      <w:lvlText w:val="%2)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5E9B1F66"/>
    <w:multiLevelType w:val="hybridMultilevel"/>
    <w:tmpl w:val="7B48DE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6DEF064">
      <w:start w:val="1"/>
      <w:numFmt w:val="bullet"/>
      <w:pStyle w:val="Odrka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4"/>
  </w:num>
  <w:num w:numId="4">
    <w:abstractNumId w:val="12"/>
  </w:num>
  <w:num w:numId="5">
    <w:abstractNumId w:val="5"/>
  </w:num>
  <w:num w:numId="6">
    <w:abstractNumId w:val="6"/>
  </w:num>
  <w:num w:numId="7">
    <w:abstractNumId w:val="10"/>
  </w:num>
  <w:num w:numId="8">
    <w:abstractNumId w:val="11"/>
  </w:num>
  <w:num w:numId="9">
    <w:abstractNumId w:val="8"/>
  </w:num>
  <w:num w:numId="10">
    <w:abstractNumId w:val="7"/>
  </w:num>
  <w:num w:numId="11">
    <w:abstractNumId w:val="0"/>
  </w:num>
  <w:num w:numId="12">
    <w:abstractNumId w:val="9"/>
  </w:num>
  <w:num w:numId="13">
    <w:abstractNumId w:val="3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an Vlk">
    <w15:presenceInfo w15:providerId="AD" w15:userId="S-1-5-21-1642948200-1472858657-1778256806-38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2709F"/>
    <w:rsid w:val="000404BC"/>
    <w:rsid w:val="00055E92"/>
    <w:rsid w:val="00072C1E"/>
    <w:rsid w:val="00073A69"/>
    <w:rsid w:val="00074A5F"/>
    <w:rsid w:val="00077549"/>
    <w:rsid w:val="000814B9"/>
    <w:rsid w:val="0008435E"/>
    <w:rsid w:val="00097539"/>
    <w:rsid w:val="000A0D91"/>
    <w:rsid w:val="000A13BC"/>
    <w:rsid w:val="000A1852"/>
    <w:rsid w:val="000A3F85"/>
    <w:rsid w:val="000D278B"/>
    <w:rsid w:val="000E1565"/>
    <w:rsid w:val="000E23A7"/>
    <w:rsid w:val="000E79C9"/>
    <w:rsid w:val="00102DB3"/>
    <w:rsid w:val="00105475"/>
    <w:rsid w:val="0010693F"/>
    <w:rsid w:val="00107E5E"/>
    <w:rsid w:val="00110FE7"/>
    <w:rsid w:val="00114472"/>
    <w:rsid w:val="001167D7"/>
    <w:rsid w:val="00132BFB"/>
    <w:rsid w:val="00132C09"/>
    <w:rsid w:val="0013379C"/>
    <w:rsid w:val="00137B28"/>
    <w:rsid w:val="001451FE"/>
    <w:rsid w:val="001550BC"/>
    <w:rsid w:val="001605B9"/>
    <w:rsid w:val="00160D74"/>
    <w:rsid w:val="00170EC5"/>
    <w:rsid w:val="00173058"/>
    <w:rsid w:val="00174514"/>
    <w:rsid w:val="001747C1"/>
    <w:rsid w:val="00184743"/>
    <w:rsid w:val="00186EA9"/>
    <w:rsid w:val="00187DEF"/>
    <w:rsid w:val="00193A76"/>
    <w:rsid w:val="00193F7E"/>
    <w:rsid w:val="001A6752"/>
    <w:rsid w:val="001C0FC2"/>
    <w:rsid w:val="001D1D35"/>
    <w:rsid w:val="001D2A4E"/>
    <w:rsid w:val="001D68A6"/>
    <w:rsid w:val="001F23BD"/>
    <w:rsid w:val="002032ED"/>
    <w:rsid w:val="002054D8"/>
    <w:rsid w:val="00207DF5"/>
    <w:rsid w:val="00222F70"/>
    <w:rsid w:val="0022473B"/>
    <w:rsid w:val="00225121"/>
    <w:rsid w:val="002313EA"/>
    <w:rsid w:val="00240B30"/>
    <w:rsid w:val="00253433"/>
    <w:rsid w:val="00254E53"/>
    <w:rsid w:val="0025764A"/>
    <w:rsid w:val="00257D01"/>
    <w:rsid w:val="002612D6"/>
    <w:rsid w:val="00266A60"/>
    <w:rsid w:val="00274CE6"/>
    <w:rsid w:val="00275474"/>
    <w:rsid w:val="00280E07"/>
    <w:rsid w:val="00283652"/>
    <w:rsid w:val="00285D16"/>
    <w:rsid w:val="00295B65"/>
    <w:rsid w:val="0029605F"/>
    <w:rsid w:val="002B213F"/>
    <w:rsid w:val="002C31BF"/>
    <w:rsid w:val="002D08B1"/>
    <w:rsid w:val="002D6523"/>
    <w:rsid w:val="002E0CD7"/>
    <w:rsid w:val="002E12B5"/>
    <w:rsid w:val="002E3A9D"/>
    <w:rsid w:val="002E5ED5"/>
    <w:rsid w:val="002F1E0B"/>
    <w:rsid w:val="002F336B"/>
    <w:rsid w:val="003013FA"/>
    <w:rsid w:val="003030C3"/>
    <w:rsid w:val="003071BD"/>
    <w:rsid w:val="003225B3"/>
    <w:rsid w:val="00336567"/>
    <w:rsid w:val="00341DCF"/>
    <w:rsid w:val="00344F55"/>
    <w:rsid w:val="00356078"/>
    <w:rsid w:val="00356C2D"/>
    <w:rsid w:val="00357BC6"/>
    <w:rsid w:val="003601F7"/>
    <w:rsid w:val="00392ED6"/>
    <w:rsid w:val="003956C6"/>
    <w:rsid w:val="00396706"/>
    <w:rsid w:val="003A4D59"/>
    <w:rsid w:val="003B39EC"/>
    <w:rsid w:val="003B4F1C"/>
    <w:rsid w:val="003B5DD6"/>
    <w:rsid w:val="003C5450"/>
    <w:rsid w:val="003D1F1E"/>
    <w:rsid w:val="003D703A"/>
    <w:rsid w:val="003E0197"/>
    <w:rsid w:val="003E081B"/>
    <w:rsid w:val="003E1056"/>
    <w:rsid w:val="003E5EAF"/>
    <w:rsid w:val="003F20D8"/>
    <w:rsid w:val="00401303"/>
    <w:rsid w:val="004020E0"/>
    <w:rsid w:val="00405720"/>
    <w:rsid w:val="0041640D"/>
    <w:rsid w:val="0041647E"/>
    <w:rsid w:val="00417839"/>
    <w:rsid w:val="00420A31"/>
    <w:rsid w:val="00437943"/>
    <w:rsid w:val="00441430"/>
    <w:rsid w:val="00443638"/>
    <w:rsid w:val="00450F07"/>
    <w:rsid w:val="00453CD3"/>
    <w:rsid w:val="00460660"/>
    <w:rsid w:val="0047161E"/>
    <w:rsid w:val="00473966"/>
    <w:rsid w:val="0047677B"/>
    <w:rsid w:val="00486107"/>
    <w:rsid w:val="00491827"/>
    <w:rsid w:val="00493B1B"/>
    <w:rsid w:val="004A6222"/>
    <w:rsid w:val="004B11CF"/>
    <w:rsid w:val="004B2025"/>
    <w:rsid w:val="004B348C"/>
    <w:rsid w:val="004B664E"/>
    <w:rsid w:val="004C01DB"/>
    <w:rsid w:val="004C4399"/>
    <w:rsid w:val="004C728D"/>
    <w:rsid w:val="004C75AA"/>
    <w:rsid w:val="004C787C"/>
    <w:rsid w:val="004E0EAF"/>
    <w:rsid w:val="004E143C"/>
    <w:rsid w:val="004E1498"/>
    <w:rsid w:val="004E3A53"/>
    <w:rsid w:val="004E517A"/>
    <w:rsid w:val="004E6BF6"/>
    <w:rsid w:val="004E7DC5"/>
    <w:rsid w:val="004F19AE"/>
    <w:rsid w:val="004F4B9B"/>
    <w:rsid w:val="00511AB9"/>
    <w:rsid w:val="00522467"/>
    <w:rsid w:val="00523EA7"/>
    <w:rsid w:val="00526DDA"/>
    <w:rsid w:val="00527421"/>
    <w:rsid w:val="00537B7A"/>
    <w:rsid w:val="005439C6"/>
    <w:rsid w:val="00544C84"/>
    <w:rsid w:val="00553375"/>
    <w:rsid w:val="005736B7"/>
    <w:rsid w:val="005740C3"/>
    <w:rsid w:val="00575E5A"/>
    <w:rsid w:val="00583F3D"/>
    <w:rsid w:val="005866F9"/>
    <w:rsid w:val="00592757"/>
    <w:rsid w:val="00597E84"/>
    <w:rsid w:val="005B76DD"/>
    <w:rsid w:val="005C7419"/>
    <w:rsid w:val="005D5624"/>
    <w:rsid w:val="005E3147"/>
    <w:rsid w:val="005F0E3B"/>
    <w:rsid w:val="005F1404"/>
    <w:rsid w:val="0060520C"/>
    <w:rsid w:val="0061068E"/>
    <w:rsid w:val="00623017"/>
    <w:rsid w:val="00624B0D"/>
    <w:rsid w:val="006566F7"/>
    <w:rsid w:val="00660AD3"/>
    <w:rsid w:val="00677B7F"/>
    <w:rsid w:val="00693C48"/>
    <w:rsid w:val="006A5570"/>
    <w:rsid w:val="006A689C"/>
    <w:rsid w:val="006B3D79"/>
    <w:rsid w:val="006C7697"/>
    <w:rsid w:val="006D7AFE"/>
    <w:rsid w:val="006E0578"/>
    <w:rsid w:val="006E314D"/>
    <w:rsid w:val="006E6E61"/>
    <w:rsid w:val="006F3200"/>
    <w:rsid w:val="007061F8"/>
    <w:rsid w:val="00710723"/>
    <w:rsid w:val="00723ED1"/>
    <w:rsid w:val="0072570D"/>
    <w:rsid w:val="00727422"/>
    <w:rsid w:val="00743525"/>
    <w:rsid w:val="007461C0"/>
    <w:rsid w:val="007510DD"/>
    <w:rsid w:val="00753EBA"/>
    <w:rsid w:val="0076286B"/>
    <w:rsid w:val="00766846"/>
    <w:rsid w:val="00772D5C"/>
    <w:rsid w:val="0077673A"/>
    <w:rsid w:val="00776D0D"/>
    <w:rsid w:val="007846E1"/>
    <w:rsid w:val="0079196A"/>
    <w:rsid w:val="007A0C04"/>
    <w:rsid w:val="007B51E3"/>
    <w:rsid w:val="007B570C"/>
    <w:rsid w:val="007C01CD"/>
    <w:rsid w:val="007C216F"/>
    <w:rsid w:val="007C589B"/>
    <w:rsid w:val="007C5B2E"/>
    <w:rsid w:val="007D0B86"/>
    <w:rsid w:val="007D3BF1"/>
    <w:rsid w:val="007E21C0"/>
    <w:rsid w:val="007E4A6E"/>
    <w:rsid w:val="007F553E"/>
    <w:rsid w:val="007F56A7"/>
    <w:rsid w:val="007F7579"/>
    <w:rsid w:val="0080298D"/>
    <w:rsid w:val="00802BF4"/>
    <w:rsid w:val="00807DD0"/>
    <w:rsid w:val="00810E9B"/>
    <w:rsid w:val="00816B59"/>
    <w:rsid w:val="0081775C"/>
    <w:rsid w:val="00823E4C"/>
    <w:rsid w:val="00843F44"/>
    <w:rsid w:val="00845DC2"/>
    <w:rsid w:val="008460D6"/>
    <w:rsid w:val="00850272"/>
    <w:rsid w:val="0086114C"/>
    <w:rsid w:val="00861610"/>
    <w:rsid w:val="008659F3"/>
    <w:rsid w:val="00873B70"/>
    <w:rsid w:val="00886D4B"/>
    <w:rsid w:val="00895406"/>
    <w:rsid w:val="008956A3"/>
    <w:rsid w:val="00897EFD"/>
    <w:rsid w:val="008A3568"/>
    <w:rsid w:val="008D03B9"/>
    <w:rsid w:val="008D727E"/>
    <w:rsid w:val="008D7B00"/>
    <w:rsid w:val="008E1E86"/>
    <w:rsid w:val="008E3652"/>
    <w:rsid w:val="008E532C"/>
    <w:rsid w:val="008F18D6"/>
    <w:rsid w:val="008F49F7"/>
    <w:rsid w:val="008F7DFE"/>
    <w:rsid w:val="00904780"/>
    <w:rsid w:val="00904C5A"/>
    <w:rsid w:val="00922385"/>
    <w:rsid w:val="009223DF"/>
    <w:rsid w:val="00936091"/>
    <w:rsid w:val="00940D8A"/>
    <w:rsid w:val="009442FF"/>
    <w:rsid w:val="0094462E"/>
    <w:rsid w:val="00950C1F"/>
    <w:rsid w:val="00962258"/>
    <w:rsid w:val="00962AD1"/>
    <w:rsid w:val="009678B7"/>
    <w:rsid w:val="009833E1"/>
    <w:rsid w:val="00984361"/>
    <w:rsid w:val="00990963"/>
    <w:rsid w:val="00992D9C"/>
    <w:rsid w:val="00996CB8"/>
    <w:rsid w:val="009A0078"/>
    <w:rsid w:val="009A4BDE"/>
    <w:rsid w:val="009A7A10"/>
    <w:rsid w:val="009B0863"/>
    <w:rsid w:val="009B14A9"/>
    <w:rsid w:val="009B2E97"/>
    <w:rsid w:val="009C30C5"/>
    <w:rsid w:val="009D1706"/>
    <w:rsid w:val="009E07F4"/>
    <w:rsid w:val="009F392E"/>
    <w:rsid w:val="00A02EE7"/>
    <w:rsid w:val="00A07126"/>
    <w:rsid w:val="00A12CF4"/>
    <w:rsid w:val="00A25082"/>
    <w:rsid w:val="00A25DDD"/>
    <w:rsid w:val="00A30116"/>
    <w:rsid w:val="00A32525"/>
    <w:rsid w:val="00A551D6"/>
    <w:rsid w:val="00A605AE"/>
    <w:rsid w:val="00A6177B"/>
    <w:rsid w:val="00A66136"/>
    <w:rsid w:val="00A711E4"/>
    <w:rsid w:val="00A83443"/>
    <w:rsid w:val="00AA4CBB"/>
    <w:rsid w:val="00AA5AA1"/>
    <w:rsid w:val="00AA5BCD"/>
    <w:rsid w:val="00AA65FA"/>
    <w:rsid w:val="00AA7351"/>
    <w:rsid w:val="00AB02C8"/>
    <w:rsid w:val="00AB6759"/>
    <w:rsid w:val="00AD056F"/>
    <w:rsid w:val="00AD6731"/>
    <w:rsid w:val="00AD689D"/>
    <w:rsid w:val="00AE07F8"/>
    <w:rsid w:val="00AE47A5"/>
    <w:rsid w:val="00AF11FA"/>
    <w:rsid w:val="00B12D71"/>
    <w:rsid w:val="00B15D0D"/>
    <w:rsid w:val="00B1665C"/>
    <w:rsid w:val="00B20A4A"/>
    <w:rsid w:val="00B27209"/>
    <w:rsid w:val="00B365D2"/>
    <w:rsid w:val="00B54DCF"/>
    <w:rsid w:val="00B748DD"/>
    <w:rsid w:val="00B75EE1"/>
    <w:rsid w:val="00B77481"/>
    <w:rsid w:val="00B81711"/>
    <w:rsid w:val="00B8518B"/>
    <w:rsid w:val="00BB184D"/>
    <w:rsid w:val="00BC4DC9"/>
    <w:rsid w:val="00BD7E91"/>
    <w:rsid w:val="00BF1348"/>
    <w:rsid w:val="00BF42EC"/>
    <w:rsid w:val="00C02D0A"/>
    <w:rsid w:val="00C03A6E"/>
    <w:rsid w:val="00C14EB8"/>
    <w:rsid w:val="00C25E39"/>
    <w:rsid w:val="00C305AE"/>
    <w:rsid w:val="00C44F6A"/>
    <w:rsid w:val="00C47AE3"/>
    <w:rsid w:val="00C7459B"/>
    <w:rsid w:val="00C9417E"/>
    <w:rsid w:val="00CA481E"/>
    <w:rsid w:val="00CA690C"/>
    <w:rsid w:val="00CB53B1"/>
    <w:rsid w:val="00CC5D2C"/>
    <w:rsid w:val="00CC6991"/>
    <w:rsid w:val="00CD1FC4"/>
    <w:rsid w:val="00D06775"/>
    <w:rsid w:val="00D13FCC"/>
    <w:rsid w:val="00D178C6"/>
    <w:rsid w:val="00D21061"/>
    <w:rsid w:val="00D4015A"/>
    <w:rsid w:val="00D4108E"/>
    <w:rsid w:val="00D6163D"/>
    <w:rsid w:val="00D6167C"/>
    <w:rsid w:val="00D657AD"/>
    <w:rsid w:val="00D74A44"/>
    <w:rsid w:val="00D76037"/>
    <w:rsid w:val="00D831A3"/>
    <w:rsid w:val="00D85C5B"/>
    <w:rsid w:val="00D90D00"/>
    <w:rsid w:val="00D9782E"/>
    <w:rsid w:val="00DA3464"/>
    <w:rsid w:val="00DB210B"/>
    <w:rsid w:val="00DC60C3"/>
    <w:rsid w:val="00DC75F3"/>
    <w:rsid w:val="00DD46F3"/>
    <w:rsid w:val="00DD61B7"/>
    <w:rsid w:val="00DE0D12"/>
    <w:rsid w:val="00DE56F2"/>
    <w:rsid w:val="00DE7B60"/>
    <w:rsid w:val="00DF116D"/>
    <w:rsid w:val="00E0091F"/>
    <w:rsid w:val="00E039D5"/>
    <w:rsid w:val="00E146A3"/>
    <w:rsid w:val="00E36492"/>
    <w:rsid w:val="00E42244"/>
    <w:rsid w:val="00E422FC"/>
    <w:rsid w:val="00E55D3C"/>
    <w:rsid w:val="00E55F3F"/>
    <w:rsid w:val="00E5792E"/>
    <w:rsid w:val="00E911D1"/>
    <w:rsid w:val="00E924A1"/>
    <w:rsid w:val="00EA2878"/>
    <w:rsid w:val="00EB104F"/>
    <w:rsid w:val="00EB1FCB"/>
    <w:rsid w:val="00EB2AEC"/>
    <w:rsid w:val="00EB332D"/>
    <w:rsid w:val="00EC0E77"/>
    <w:rsid w:val="00ED14BD"/>
    <w:rsid w:val="00ED69EA"/>
    <w:rsid w:val="00EF1804"/>
    <w:rsid w:val="00F0533E"/>
    <w:rsid w:val="00F1048D"/>
    <w:rsid w:val="00F12C80"/>
    <w:rsid w:val="00F12DEC"/>
    <w:rsid w:val="00F1715C"/>
    <w:rsid w:val="00F23FDB"/>
    <w:rsid w:val="00F310F8"/>
    <w:rsid w:val="00F31356"/>
    <w:rsid w:val="00F3157F"/>
    <w:rsid w:val="00F35939"/>
    <w:rsid w:val="00F45607"/>
    <w:rsid w:val="00F53074"/>
    <w:rsid w:val="00F60808"/>
    <w:rsid w:val="00F659EB"/>
    <w:rsid w:val="00F66F18"/>
    <w:rsid w:val="00F80305"/>
    <w:rsid w:val="00F86BA6"/>
    <w:rsid w:val="00F91DBF"/>
    <w:rsid w:val="00F969C4"/>
    <w:rsid w:val="00FA32F8"/>
    <w:rsid w:val="00FC30BA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BD3A9FA7-757D-4040-9A22-EC7BD496A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950C1F"/>
    <w:pPr>
      <w:numPr>
        <w:numId w:val="5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link w:val="Nadpis2Char"/>
    <w:uiPriority w:val="9"/>
    <w:unhideWhenUsed/>
    <w:qFormat/>
    <w:rsid w:val="00950C1F"/>
    <w:pPr>
      <w:numPr>
        <w:ilvl w:val="1"/>
        <w:numId w:val="5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C7459B"/>
    <w:pPr>
      <w:keepLines/>
      <w:suppressAutoHyphens/>
      <w:spacing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C7459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qFormat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qFormat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qFormat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drka1">
    <w:name w:val="Odrážka1"/>
    <w:basedOn w:val="Odstavecseseznamem"/>
    <w:link w:val="Odrka1Char"/>
    <w:qFormat/>
    <w:rsid w:val="000E79C9"/>
    <w:pPr>
      <w:numPr>
        <w:numId w:val="6"/>
      </w:numPr>
      <w:spacing w:after="120"/>
      <w:ind w:left="708" w:hanging="147"/>
    </w:pPr>
  </w:style>
  <w:style w:type="paragraph" w:customStyle="1" w:styleId="Odrka2">
    <w:name w:val="Odrážka2"/>
    <w:basedOn w:val="Nadpis2"/>
    <w:link w:val="Odrka2Char"/>
    <w:qFormat/>
    <w:rsid w:val="008F49F7"/>
    <w:pPr>
      <w:numPr>
        <w:numId w:val="8"/>
      </w:numPr>
      <w:ind w:left="1276" w:hanging="196"/>
    </w:pPr>
  </w:style>
  <w:style w:type="character" w:customStyle="1" w:styleId="Odrka1Char">
    <w:name w:val="Odrážka1 Char"/>
    <w:basedOn w:val="OdstavecseseznamemChar"/>
    <w:link w:val="Odrka1"/>
    <w:rsid w:val="000E79C9"/>
  </w:style>
  <w:style w:type="paragraph" w:customStyle="1" w:styleId="Psmeno">
    <w:name w:val="Písmeno"/>
    <w:basedOn w:val="Normln"/>
    <w:link w:val="PsmenoChar"/>
    <w:qFormat/>
    <w:rsid w:val="00174514"/>
    <w:pPr>
      <w:numPr>
        <w:ilvl w:val="1"/>
        <w:numId w:val="7"/>
      </w:numPr>
      <w:spacing w:after="120" w:line="240" w:lineRule="auto"/>
      <w:ind w:left="993" w:hanging="426"/>
      <w:contextualSpacing/>
      <w:jc w:val="both"/>
    </w:pPr>
  </w:style>
  <w:style w:type="character" w:customStyle="1" w:styleId="Odrka2Char">
    <w:name w:val="Odrážka2 Char"/>
    <w:basedOn w:val="Nadpis2Char"/>
    <w:link w:val="Odrka2"/>
    <w:rsid w:val="008F49F7"/>
    <w:rPr>
      <w:rFonts w:eastAsia="Times New Roman" w:cs="Times New Roman"/>
      <w:lang w:eastAsia="cs-CZ"/>
    </w:rPr>
  </w:style>
  <w:style w:type="character" w:customStyle="1" w:styleId="PsmenoChar">
    <w:name w:val="Písmeno Char"/>
    <w:basedOn w:val="Standardnpsmoodstavce"/>
    <w:link w:val="Psmeno"/>
    <w:rsid w:val="00174514"/>
  </w:style>
  <w:style w:type="paragraph" w:customStyle="1" w:styleId="Odst2">
    <w:name w:val="Odst2"/>
    <w:basedOn w:val="Nadpis2"/>
    <w:link w:val="Odst2Char"/>
    <w:qFormat/>
    <w:rsid w:val="00253433"/>
    <w:pPr>
      <w:spacing w:before="120" w:after="120"/>
      <w:ind w:left="578" w:hanging="578"/>
      <w:contextualSpacing w:val="0"/>
    </w:pPr>
  </w:style>
  <w:style w:type="paragraph" w:customStyle="1" w:styleId="Odst3">
    <w:name w:val="Odst3"/>
    <w:basedOn w:val="Nadpis3"/>
    <w:link w:val="Odst3Char"/>
    <w:qFormat/>
    <w:rsid w:val="00623017"/>
    <w:pPr>
      <w:ind w:left="993"/>
    </w:pPr>
  </w:style>
  <w:style w:type="character" w:customStyle="1" w:styleId="Odst2Char">
    <w:name w:val="Odst2 Char"/>
    <w:basedOn w:val="Nadpis2Char"/>
    <w:link w:val="Odst2"/>
    <w:rsid w:val="00253433"/>
    <w:rPr>
      <w:rFonts w:eastAsia="Times New Roman" w:cs="Times New Roman"/>
      <w:lang w:eastAsia="cs-CZ"/>
    </w:rPr>
  </w:style>
  <w:style w:type="paragraph" w:customStyle="1" w:styleId="Cislovani">
    <w:name w:val="Cislovani§"/>
    <w:basedOn w:val="Odstavecseseznamem"/>
    <w:link w:val="CislovaniChar"/>
    <w:qFormat/>
    <w:rsid w:val="00962AD1"/>
    <w:pPr>
      <w:numPr>
        <w:numId w:val="9"/>
      </w:numPr>
      <w:jc w:val="both"/>
    </w:pPr>
  </w:style>
  <w:style w:type="character" w:customStyle="1" w:styleId="Odst3Char">
    <w:name w:val="Odst3 Char"/>
    <w:basedOn w:val="Nadpis3Char"/>
    <w:link w:val="Odst3"/>
    <w:rsid w:val="00623017"/>
    <w:rPr>
      <w:rFonts w:eastAsia="Times New Roman" w:cs="Times New Roman"/>
      <w:lang w:eastAsia="cs-CZ"/>
    </w:rPr>
  </w:style>
  <w:style w:type="character" w:customStyle="1" w:styleId="CislovaniChar">
    <w:name w:val="Cislovani§ Char"/>
    <w:basedOn w:val="OdstavecseseznamemChar"/>
    <w:link w:val="Cislovani"/>
    <w:rsid w:val="00962AD1"/>
  </w:style>
  <w:style w:type="table" w:customStyle="1" w:styleId="Mkatabulky1">
    <w:name w:val="Mřížka tabulky1"/>
    <w:basedOn w:val="Normlntabulka"/>
    <w:next w:val="Mkatabulky"/>
    <w:uiPriority w:val="59"/>
    <w:rsid w:val="0041783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E911D1"/>
  </w:style>
  <w:style w:type="table" w:customStyle="1" w:styleId="Mkatabulky2">
    <w:name w:val="Mřížka tabulky2"/>
    <w:basedOn w:val="Normlntabulka"/>
    <w:next w:val="Mkatabulky"/>
    <w:uiPriority w:val="59"/>
    <w:rsid w:val="00E911D1"/>
    <w:pPr>
      <w:spacing w:after="0" w:line="240" w:lineRule="auto"/>
    </w:pPr>
    <w:rPr>
      <w:rFonts w:eastAsia="Times New Roman"/>
      <w:sz w:val="22"/>
      <w:szCs w:val="22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E911D1"/>
    <w:rPr>
      <w:vertAlign w:val="superscript"/>
    </w:rPr>
  </w:style>
  <w:style w:type="paragraph" w:customStyle="1" w:styleId="Default">
    <w:name w:val="Default"/>
    <w:rsid w:val="00E911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Tabulkaslovan">
    <w:name w:val="Tabulkačíslovaná"/>
    <w:qFormat/>
    <w:rsid w:val="00E911D1"/>
    <w:pPr>
      <w:tabs>
        <w:tab w:val="left" w:pos="1985"/>
      </w:tabs>
      <w:spacing w:before="240" w:after="120" w:line="300" w:lineRule="exact"/>
      <w:ind w:left="720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7B2578-2392-48C3-BE93-77FD051829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822</Words>
  <Characters>4852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2019-05-31T07:15:00Z</cp:lastPrinted>
  <dcterms:created xsi:type="dcterms:W3CDTF">2020-12-08T07:41:00Z</dcterms:created>
  <dcterms:modified xsi:type="dcterms:W3CDTF">2020-12-10T10:02:00Z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